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85CA5" w14:textId="77777777" w:rsidR="00A246D7" w:rsidRDefault="00A246D7"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7ABCD372" w14:textId="197107E3" w:rsidR="007C40E6" w:rsidRDefault="00354693"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r w:rsidRPr="00D67E42">
        <w:rPr>
          <w:rFonts w:ascii="Montserrat" w:hAnsi="Montserrat" w:cs="Open Sans"/>
          <w:noProof/>
        </w:rPr>
        <w:drawing>
          <wp:anchor distT="0" distB="0" distL="114300" distR="114300" simplePos="0" relativeHeight="251687424" behindDoc="0" locked="0" layoutInCell="1" allowOverlap="1" wp14:anchorId="632E769E" wp14:editId="08898769">
            <wp:simplePos x="0" y="0"/>
            <wp:positionH relativeFrom="column">
              <wp:posOffset>2260770</wp:posOffset>
            </wp:positionH>
            <wp:positionV relativeFrom="paragraph">
              <wp:posOffset>277459</wp:posOffset>
            </wp:positionV>
            <wp:extent cx="4552950" cy="838835"/>
            <wp:effectExtent l="0" t="0" r="0" b="0"/>
            <wp:wrapNone/>
            <wp:docPr id="22"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7C40E6">
        <w:rPr>
          <w:noProof/>
        </w:rPr>
        <w:drawing>
          <wp:anchor distT="0" distB="0" distL="114300" distR="114300" simplePos="0" relativeHeight="251665920" behindDoc="0" locked="0" layoutInCell="1" allowOverlap="1" wp14:anchorId="1914B34F" wp14:editId="4A2F9898">
            <wp:simplePos x="0" y="0"/>
            <wp:positionH relativeFrom="column">
              <wp:posOffset>2261870</wp:posOffset>
            </wp:positionH>
            <wp:positionV relativeFrom="paragraph">
              <wp:posOffset>279400</wp:posOffset>
            </wp:positionV>
            <wp:extent cx="4191000" cy="800100"/>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08BD24" w14:textId="7E04C19D" w:rsidR="007C40E6" w:rsidRDefault="00354693"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r>
        <w:rPr>
          <w:noProof/>
        </w:rPr>
        <w:drawing>
          <wp:anchor distT="0" distB="0" distL="114300" distR="114300" simplePos="0" relativeHeight="251685376" behindDoc="0" locked="0" layoutInCell="1" allowOverlap="1" wp14:anchorId="1784A9C9" wp14:editId="57724056">
            <wp:simplePos x="0" y="0"/>
            <wp:positionH relativeFrom="margin">
              <wp:posOffset>0</wp:posOffset>
            </wp:positionH>
            <wp:positionV relativeFrom="paragraph">
              <wp:posOffset>0</wp:posOffset>
            </wp:positionV>
            <wp:extent cx="1343334" cy="620395"/>
            <wp:effectExtent l="0" t="0" r="0" b="8255"/>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10">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p>
    <w:p w14:paraId="1F4CEA51" w14:textId="77777777" w:rsidR="007C40E6" w:rsidRDefault="007C40E6"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64C5EFE7" w14:textId="77777777" w:rsidR="007C40E6" w:rsidRDefault="007C40E6"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18915FE4" w14:textId="77777777" w:rsidR="007C40E6" w:rsidRPr="00E55380" w:rsidRDefault="007C40E6" w:rsidP="007C40E6">
      <w:pPr>
        <w:pStyle w:val="Retraitcorpsdetexte"/>
        <w:keepNext w:val="0"/>
        <w:shd w:val="clear" w:color="auto" w:fill="F2F2F2" w:themeFill="background1" w:themeFillShade="F2"/>
        <w:spacing w:before="240"/>
        <w:ind w:left="3261" w:right="424"/>
        <w:rPr>
          <w:rFonts w:asciiTheme="minorHAnsi" w:hAnsiTheme="minorHAnsi" w:cstheme="minorHAnsi"/>
          <w:sz w:val="8"/>
        </w:rPr>
      </w:pPr>
    </w:p>
    <w:p w14:paraId="1C1861AE" w14:textId="77777777" w:rsidR="007C40E6" w:rsidRPr="00E55380" w:rsidRDefault="007C40E6" w:rsidP="007C40E6">
      <w:pPr>
        <w:pStyle w:val="Retraitcorpsdetexte"/>
        <w:keepNext w:val="0"/>
        <w:shd w:val="clear" w:color="auto" w:fill="F2F2F2" w:themeFill="background1" w:themeFillShade="F2"/>
        <w:spacing w:before="240"/>
        <w:ind w:left="3261" w:right="424"/>
        <w:rPr>
          <w:rFonts w:asciiTheme="minorHAnsi" w:hAnsiTheme="minorHAnsi" w:cstheme="minorHAnsi"/>
        </w:rPr>
      </w:pPr>
      <w:r w:rsidRPr="00E55380">
        <w:rPr>
          <w:rFonts w:asciiTheme="minorHAnsi" w:hAnsiTheme="minorHAnsi" w:cstheme="minorHAnsi"/>
          <w:noProof/>
        </w:rPr>
        <mc:AlternateContent>
          <mc:Choice Requires="wps">
            <w:drawing>
              <wp:anchor distT="0" distB="0" distL="114300" distR="114300" simplePos="0" relativeHeight="251667968" behindDoc="0" locked="0" layoutInCell="1" allowOverlap="1" wp14:anchorId="1EFDD038" wp14:editId="185816C0">
                <wp:simplePos x="0" y="0"/>
                <wp:positionH relativeFrom="column">
                  <wp:posOffset>-258638</wp:posOffset>
                </wp:positionH>
                <wp:positionV relativeFrom="paragraph">
                  <wp:posOffset>346655</wp:posOffset>
                </wp:positionV>
                <wp:extent cx="2132965" cy="1435100"/>
                <wp:effectExtent l="0" t="0" r="635" b="0"/>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35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60D7CD" w14:textId="18D66125" w:rsidR="00FD1182" w:rsidRPr="00F718F4" w:rsidRDefault="00F718F4" w:rsidP="007C40E6">
                            <w:pPr>
                              <w:rPr>
                                <w:rFonts w:ascii="Montserrat" w:hAnsi="Montserrat"/>
                                <w:sz w:val="18"/>
                                <w:szCs w:val="20"/>
                              </w:rPr>
                            </w:pPr>
                            <w:r w:rsidRPr="00F718F4">
                              <w:rPr>
                                <w:rFonts w:ascii="Montserrat" w:hAnsi="Montserrat"/>
                                <w:sz w:val="18"/>
                                <w:szCs w:val="20"/>
                              </w:rPr>
                              <w:t xml:space="preserve">AGENCE GENERALE DES EQUIPEMENTS ET PRODUITS DE SANTE </w:t>
                            </w:r>
                          </w:p>
                          <w:p w14:paraId="73597ED6" w14:textId="4EE903B7" w:rsidR="00F718F4" w:rsidRPr="00F718F4" w:rsidRDefault="00F718F4" w:rsidP="007C40E6">
                            <w:pPr>
                              <w:rPr>
                                <w:rFonts w:ascii="Montserrat" w:hAnsi="Montserrat"/>
                                <w:sz w:val="18"/>
                                <w:szCs w:val="20"/>
                              </w:rPr>
                            </w:pPr>
                            <w:r w:rsidRPr="00F718F4">
                              <w:rPr>
                                <w:rFonts w:ascii="Montserrat" w:hAnsi="Montserrat"/>
                                <w:sz w:val="18"/>
                                <w:szCs w:val="20"/>
                              </w:rPr>
                              <w:t>7, rue du Fer à Moulin</w:t>
                            </w:r>
                          </w:p>
                          <w:p w14:paraId="5C40620A" w14:textId="08A883A4" w:rsidR="00F718F4" w:rsidRPr="00F718F4" w:rsidRDefault="00F718F4" w:rsidP="007C40E6">
                            <w:pPr>
                              <w:rPr>
                                <w:rFonts w:ascii="Montserrat" w:hAnsi="Montserrat"/>
                                <w:sz w:val="18"/>
                                <w:szCs w:val="20"/>
                              </w:rPr>
                            </w:pPr>
                            <w:r w:rsidRPr="00F718F4">
                              <w:rPr>
                                <w:rFonts w:ascii="Montserrat" w:hAnsi="Montserrat"/>
                                <w:sz w:val="18"/>
                                <w:szCs w:val="20"/>
                              </w:rPr>
                              <w:t xml:space="preserve">75221 – PARIS CEDEX 05 </w:t>
                            </w:r>
                          </w:p>
                          <w:p w14:paraId="43CEECD1" w14:textId="4834729B" w:rsidR="00F718F4" w:rsidRPr="00F718F4" w:rsidRDefault="00F718F4" w:rsidP="007C40E6">
                            <w:pPr>
                              <w:rPr>
                                <w:rFonts w:ascii="Montserrat" w:hAnsi="Montserrat"/>
                                <w:sz w:val="18"/>
                                <w:szCs w:val="20"/>
                              </w:rPr>
                            </w:pPr>
                            <w:r w:rsidRPr="00F718F4">
                              <w:rPr>
                                <w:rFonts w:ascii="Montserrat" w:hAnsi="Montserrat"/>
                                <w:sz w:val="18"/>
                                <w:szCs w:val="20"/>
                              </w:rPr>
                              <w:t>Tél</w:t>
                            </w:r>
                            <w:r w:rsidRPr="00F718F4">
                              <w:rPr>
                                <w:rFonts w:ascii="Cambria" w:hAnsi="Cambria" w:cs="Cambria"/>
                                <w:sz w:val="18"/>
                                <w:szCs w:val="20"/>
                              </w:rPr>
                              <w:t> </w:t>
                            </w:r>
                            <w:r w:rsidRPr="00F718F4">
                              <w:rPr>
                                <w:rFonts w:ascii="Montserrat" w:hAnsi="Montserrat"/>
                                <w:sz w:val="18"/>
                                <w:szCs w:val="20"/>
                              </w:rPr>
                              <w:t>: 01 46 69 13 13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EFDD038" id="_x0000_t202" coordsize="21600,21600" o:spt="202" path="m,l,21600r21600,l21600,xe">
                <v:stroke joinstyle="miter"/>
                <v:path gradientshapeok="t" o:connecttype="rect"/>
              </v:shapetype>
              <v:shape id="Zone de texte 2" o:spid="_x0000_s1026" type="#_x0000_t202" style="position:absolute;left:0;text-align:left;margin-left:-20.35pt;margin-top:27.3pt;width:167.95pt;height:113pt;z-index:251667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" stroked="f">
                <v:textbox style="mso-fit-shape-to-text:t">
                  <w:txbxContent>
                    <w:p w14:paraId="6A60D7CD" w14:textId="18D66125" w:rsidR="00FD1182" w:rsidRPr="00F718F4" w:rsidRDefault="00F718F4" w:rsidP="007C40E6">
                      <w:pPr>
                        <w:rPr>
                          <w:rFonts w:ascii="Montserrat" w:hAnsi="Montserrat"/>
                          <w:sz w:val="18"/>
                          <w:szCs w:val="20"/>
                        </w:rPr>
                      </w:pPr>
                      <w:r w:rsidRPr="00F718F4">
                        <w:rPr>
                          <w:rFonts w:ascii="Montserrat" w:hAnsi="Montserrat"/>
                          <w:sz w:val="18"/>
                          <w:szCs w:val="20"/>
                        </w:rPr>
                        <w:t xml:space="preserve">AGENCE GENERALE DES EQUIPEMENTS ET PRODUITS DE SANTE </w:t>
                      </w:r>
                    </w:p>
                    <w:p w14:paraId="73597ED6" w14:textId="4EE903B7" w:rsidR="00F718F4" w:rsidRPr="00F718F4" w:rsidRDefault="00F718F4" w:rsidP="007C40E6">
                      <w:pPr>
                        <w:rPr>
                          <w:rFonts w:ascii="Montserrat" w:hAnsi="Montserrat"/>
                          <w:sz w:val="18"/>
                          <w:szCs w:val="20"/>
                        </w:rPr>
                      </w:pPr>
                      <w:r w:rsidRPr="00F718F4">
                        <w:rPr>
                          <w:rFonts w:ascii="Montserrat" w:hAnsi="Montserrat"/>
                          <w:sz w:val="18"/>
                          <w:szCs w:val="20"/>
                        </w:rPr>
                        <w:t>7, rue du Fer à Moulin</w:t>
                      </w:r>
                    </w:p>
                    <w:p w14:paraId="5C40620A" w14:textId="08A883A4" w:rsidR="00F718F4" w:rsidRPr="00F718F4" w:rsidRDefault="00F718F4" w:rsidP="007C40E6">
                      <w:pPr>
                        <w:rPr>
                          <w:rFonts w:ascii="Montserrat" w:hAnsi="Montserrat"/>
                          <w:sz w:val="18"/>
                          <w:szCs w:val="20"/>
                        </w:rPr>
                      </w:pPr>
                      <w:r w:rsidRPr="00F718F4">
                        <w:rPr>
                          <w:rFonts w:ascii="Montserrat" w:hAnsi="Montserrat"/>
                          <w:sz w:val="18"/>
                          <w:szCs w:val="20"/>
                        </w:rPr>
                        <w:t xml:space="preserve">75221 – PARIS CEDEX 05 </w:t>
                      </w:r>
                    </w:p>
                    <w:p w14:paraId="43CEECD1" w14:textId="4834729B" w:rsidR="00F718F4" w:rsidRPr="00F718F4" w:rsidRDefault="00F718F4" w:rsidP="007C40E6">
                      <w:pPr>
                        <w:rPr>
                          <w:rFonts w:ascii="Montserrat" w:hAnsi="Montserrat"/>
                          <w:sz w:val="18"/>
                          <w:szCs w:val="20"/>
                        </w:rPr>
                      </w:pPr>
                      <w:r w:rsidRPr="00F718F4">
                        <w:rPr>
                          <w:rFonts w:ascii="Montserrat" w:hAnsi="Montserrat"/>
                          <w:sz w:val="18"/>
                          <w:szCs w:val="20"/>
                        </w:rPr>
                        <w:t>Tél</w:t>
                      </w:r>
                      <w:r w:rsidRPr="00F718F4">
                        <w:rPr>
                          <w:rFonts w:ascii="Cambria" w:hAnsi="Cambria" w:cs="Cambria"/>
                          <w:sz w:val="18"/>
                          <w:szCs w:val="20"/>
                        </w:rPr>
                        <w:t> </w:t>
                      </w:r>
                      <w:r w:rsidRPr="00F718F4">
                        <w:rPr>
                          <w:rFonts w:ascii="Montserrat" w:hAnsi="Montserrat"/>
                          <w:sz w:val="18"/>
                          <w:szCs w:val="20"/>
                        </w:rPr>
                        <w:t>: 01 46 69 13 13</w:t>
                      </w:r>
                    </w:p>
                  </w:txbxContent>
                </v:textbox>
              </v:shape>
            </w:pict>
          </mc:Fallback>
        </mc:AlternateContent>
      </w:r>
      <w:r w:rsidRPr="00E55380">
        <w:rPr>
          <w:rFonts w:asciiTheme="minorHAnsi" w:hAnsiTheme="minorHAnsi" w:cstheme="minorHAnsi"/>
        </w:rPr>
        <w:t>REGLEMENT DE LA CONSULTATION</w:t>
      </w:r>
    </w:p>
    <w:p w14:paraId="6E681E5C"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40"/>
          <w:szCs w:val="40"/>
        </w:rPr>
      </w:pPr>
    </w:p>
    <w:p w14:paraId="2B619A92" w14:textId="4CC7E4E8" w:rsidR="007C40E6" w:rsidRPr="00E55380" w:rsidRDefault="009C2730"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40"/>
          <w:szCs w:val="40"/>
        </w:rPr>
      </w:pPr>
      <w:r w:rsidRPr="009C2730">
        <w:rPr>
          <w:rFonts w:cstheme="minorHAnsi"/>
          <w:b/>
          <w:bCs/>
          <w:sz w:val="40"/>
          <w:szCs w:val="40"/>
        </w:rPr>
        <w:t xml:space="preserve">Consultation </w:t>
      </w:r>
      <w:r w:rsidR="00F718F4" w:rsidRPr="009C2730">
        <w:rPr>
          <w:rFonts w:cstheme="minorHAnsi"/>
          <w:b/>
          <w:bCs/>
          <w:sz w:val="40"/>
          <w:szCs w:val="40"/>
        </w:rPr>
        <w:t>N</w:t>
      </w:r>
      <w:r w:rsidR="007C40E6" w:rsidRPr="009C2730">
        <w:rPr>
          <w:rFonts w:cstheme="minorHAnsi"/>
          <w:b/>
          <w:bCs/>
          <w:sz w:val="40"/>
          <w:szCs w:val="40"/>
        </w:rPr>
        <w:t xml:space="preserve">° </w:t>
      </w:r>
      <w:r w:rsidR="00D2073F" w:rsidRPr="009C2730">
        <w:rPr>
          <w:rFonts w:cstheme="minorHAnsi"/>
          <w:b/>
          <w:bCs/>
          <w:sz w:val="40"/>
          <w:szCs w:val="40"/>
        </w:rPr>
        <w:t>2</w:t>
      </w:r>
      <w:r w:rsidRPr="009C2730">
        <w:rPr>
          <w:rFonts w:cstheme="minorHAnsi"/>
          <w:b/>
          <w:bCs/>
          <w:sz w:val="40"/>
          <w:szCs w:val="40"/>
        </w:rPr>
        <w:t>4-30</w:t>
      </w:r>
      <w:r w:rsidR="00D2073F" w:rsidRPr="009C2730">
        <w:rPr>
          <w:rFonts w:cstheme="minorHAnsi"/>
          <w:b/>
          <w:bCs/>
          <w:sz w:val="40"/>
          <w:szCs w:val="40"/>
        </w:rPr>
        <w:t xml:space="preserve"> IT</w:t>
      </w:r>
    </w:p>
    <w:p w14:paraId="5A73A349"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sz w:val="40"/>
          <w:szCs w:val="40"/>
        </w:rPr>
      </w:pPr>
    </w:p>
    <w:p w14:paraId="214C15F7"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i/>
          <w:sz w:val="40"/>
          <w:szCs w:val="40"/>
        </w:rPr>
      </w:pPr>
      <w:r w:rsidRPr="00E55380">
        <w:rPr>
          <w:rFonts w:cstheme="minorHAnsi"/>
          <w:b/>
          <w:bCs/>
          <w:i/>
          <w:sz w:val="40"/>
          <w:szCs w:val="40"/>
        </w:rPr>
        <w:t xml:space="preserve">Appel d’offres </w:t>
      </w:r>
      <w:r w:rsidRPr="00E9245C">
        <w:rPr>
          <w:rFonts w:cstheme="minorHAnsi"/>
          <w:b/>
          <w:bCs/>
          <w:i/>
          <w:sz w:val="40"/>
          <w:szCs w:val="40"/>
        </w:rPr>
        <w:t>ouvert</w:t>
      </w:r>
    </w:p>
    <w:p w14:paraId="7EF37487"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Cs/>
          <w:sz w:val="40"/>
          <w:szCs w:val="40"/>
        </w:rPr>
      </w:pPr>
    </w:p>
    <w:p w14:paraId="5CCA4A0A"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20"/>
          <w:szCs w:val="40"/>
        </w:rPr>
      </w:pPr>
    </w:p>
    <w:p w14:paraId="57874A28" w14:textId="77777777" w:rsidR="007C40E6" w:rsidRPr="00E55380" w:rsidRDefault="007C40E6" w:rsidP="007C40E6">
      <w:pPr>
        <w:widowControl w:val="0"/>
        <w:autoSpaceDE w:val="0"/>
        <w:autoSpaceDN w:val="0"/>
        <w:adjustRightInd w:val="0"/>
        <w:jc w:val="center"/>
        <w:rPr>
          <w:rFonts w:cstheme="minorHAnsi"/>
          <w:sz w:val="20"/>
          <w:szCs w:val="20"/>
        </w:rPr>
      </w:pPr>
    </w:p>
    <w:p w14:paraId="7C34C947" w14:textId="77777777" w:rsidR="007C40E6" w:rsidRPr="00E55380" w:rsidRDefault="007C40E6" w:rsidP="007C40E6">
      <w:pPr>
        <w:widowControl w:val="0"/>
        <w:autoSpaceDE w:val="0"/>
        <w:autoSpaceDN w:val="0"/>
        <w:adjustRightInd w:val="0"/>
        <w:jc w:val="center"/>
        <w:rPr>
          <w:rFonts w:cstheme="minorHAnsi"/>
          <w:sz w:val="20"/>
          <w:szCs w:val="20"/>
        </w:rPr>
      </w:pPr>
    </w:p>
    <w:p w14:paraId="101AA673" w14:textId="77777777" w:rsidR="007C40E6" w:rsidRPr="00E55380" w:rsidRDefault="007C40E6" w:rsidP="007C40E6">
      <w:pPr>
        <w:widowControl w:val="0"/>
        <w:autoSpaceDE w:val="0"/>
        <w:autoSpaceDN w:val="0"/>
        <w:adjustRightInd w:val="0"/>
        <w:jc w:val="center"/>
        <w:rPr>
          <w:rFonts w:cstheme="minorHAnsi"/>
          <w:sz w:val="20"/>
          <w:szCs w:val="20"/>
        </w:rPr>
      </w:pPr>
    </w:p>
    <w:p w14:paraId="697054C7" w14:textId="77777777" w:rsidR="007C40E6" w:rsidRPr="00E55380" w:rsidRDefault="007C40E6" w:rsidP="007C40E6">
      <w:pPr>
        <w:widowControl w:val="0"/>
        <w:autoSpaceDE w:val="0"/>
        <w:autoSpaceDN w:val="0"/>
        <w:adjustRightInd w:val="0"/>
        <w:jc w:val="center"/>
        <w:rPr>
          <w:rFonts w:cstheme="minorHAnsi"/>
          <w:sz w:val="20"/>
          <w:szCs w:val="20"/>
        </w:rPr>
      </w:pPr>
    </w:p>
    <w:p w14:paraId="15714FAE" w14:textId="77777777" w:rsidR="007C40E6" w:rsidRPr="00E55380" w:rsidRDefault="007C40E6" w:rsidP="007C40E6">
      <w:pPr>
        <w:widowControl w:val="0"/>
        <w:autoSpaceDE w:val="0"/>
        <w:autoSpaceDN w:val="0"/>
        <w:adjustRightInd w:val="0"/>
        <w:jc w:val="center"/>
        <w:rPr>
          <w:rFonts w:cstheme="minorHAnsi"/>
          <w:sz w:val="20"/>
          <w:szCs w:val="20"/>
        </w:rPr>
      </w:pPr>
    </w:p>
    <w:p w14:paraId="370A8394" w14:textId="77777777" w:rsidR="007C40E6" w:rsidRPr="00E55380" w:rsidRDefault="007C40E6" w:rsidP="007C40E6">
      <w:pPr>
        <w:widowControl w:val="0"/>
        <w:autoSpaceDE w:val="0"/>
        <w:autoSpaceDN w:val="0"/>
        <w:adjustRightInd w:val="0"/>
        <w:jc w:val="center"/>
        <w:rPr>
          <w:rFonts w:cstheme="minorHAnsi"/>
          <w:sz w:val="20"/>
          <w:szCs w:val="20"/>
        </w:rPr>
      </w:pPr>
    </w:p>
    <w:p w14:paraId="2966958A" w14:textId="77777777" w:rsidR="007C40E6" w:rsidRPr="00E55380" w:rsidRDefault="007C40E6" w:rsidP="007C40E6">
      <w:pPr>
        <w:widowControl w:val="0"/>
        <w:autoSpaceDE w:val="0"/>
        <w:autoSpaceDN w:val="0"/>
        <w:adjustRightInd w:val="0"/>
        <w:jc w:val="center"/>
        <w:rPr>
          <w:rFonts w:cstheme="minorHAnsi"/>
          <w:sz w:val="20"/>
          <w:szCs w:val="20"/>
        </w:rPr>
      </w:pPr>
    </w:p>
    <w:p w14:paraId="5F83A1A1" w14:textId="77777777" w:rsidR="007C40E6" w:rsidRPr="00E55380" w:rsidRDefault="007C40E6" w:rsidP="007C40E6">
      <w:pPr>
        <w:widowControl w:val="0"/>
        <w:autoSpaceDE w:val="0"/>
        <w:autoSpaceDN w:val="0"/>
        <w:adjustRightInd w:val="0"/>
        <w:jc w:val="center"/>
        <w:rPr>
          <w:rFonts w:cstheme="minorHAnsi"/>
          <w:sz w:val="20"/>
          <w:szCs w:val="20"/>
        </w:rPr>
      </w:pPr>
    </w:p>
    <w:p w14:paraId="57DC76CD" w14:textId="77777777" w:rsidR="007C40E6" w:rsidRPr="00E55380" w:rsidRDefault="007C40E6" w:rsidP="007C40E6">
      <w:pPr>
        <w:widowControl w:val="0"/>
        <w:autoSpaceDE w:val="0"/>
        <w:autoSpaceDN w:val="0"/>
        <w:adjustRightInd w:val="0"/>
        <w:rPr>
          <w:rFonts w:cstheme="minorHAnsi"/>
          <w:sz w:val="20"/>
          <w:szCs w:val="20"/>
        </w:rPr>
      </w:pPr>
    </w:p>
    <w:p w14:paraId="62D7F9EF" w14:textId="7B4A1896" w:rsidR="00A77362" w:rsidRPr="00254DF4" w:rsidRDefault="007C40E6" w:rsidP="009F5F89">
      <w:pPr>
        <w:rPr>
          <w:rFonts w:ascii="Open Sans" w:hAnsi="Open Sans" w:cs="Open Sans"/>
          <w:sz w:val="20"/>
          <w:szCs w:val="20"/>
        </w:rPr>
      </w:pPr>
      <w:r w:rsidRPr="00254DF4">
        <w:rPr>
          <w:rFonts w:ascii="Open Sans" w:hAnsi="Open Sans" w:cs="Open Sans"/>
          <w:sz w:val="20"/>
          <w:szCs w:val="20"/>
          <w:u w:val="single"/>
        </w:rPr>
        <w:t xml:space="preserve">Objet </w:t>
      </w:r>
      <w:r w:rsidRPr="00254DF4">
        <w:rPr>
          <w:rFonts w:ascii="Open Sans" w:hAnsi="Open Sans" w:cs="Open Sans"/>
          <w:sz w:val="20"/>
          <w:szCs w:val="20"/>
        </w:rPr>
        <w:t xml:space="preserve">: </w:t>
      </w:r>
      <w:r w:rsidR="009C2730" w:rsidRPr="00254DF4">
        <w:rPr>
          <w:rFonts w:ascii="Open Sans" w:hAnsi="Open Sans" w:cs="Open Sans"/>
          <w:sz w:val="20"/>
          <w:szCs w:val="20"/>
        </w:rPr>
        <w:t>Services éditiques externalisés, fournitures et prestations associées.</w:t>
      </w:r>
    </w:p>
    <w:p w14:paraId="77D291E8" w14:textId="77777777" w:rsidR="00B8089F" w:rsidRPr="00254DF4" w:rsidRDefault="00B8089F" w:rsidP="009F5F89">
      <w:pPr>
        <w:rPr>
          <w:rFonts w:ascii="Open Sans" w:hAnsi="Open Sans" w:cs="Open Sans"/>
          <w:sz w:val="20"/>
          <w:szCs w:val="20"/>
        </w:rPr>
      </w:pPr>
    </w:p>
    <w:p w14:paraId="7261AE5D" w14:textId="77777777" w:rsidR="007C40E6" w:rsidRPr="00254DF4" w:rsidRDefault="007C40E6" w:rsidP="009F5F89">
      <w:pPr>
        <w:rPr>
          <w:rFonts w:ascii="Open Sans" w:hAnsi="Open Sans" w:cs="Open Sans"/>
          <w:sz w:val="20"/>
          <w:szCs w:val="20"/>
        </w:rPr>
      </w:pPr>
    </w:p>
    <w:p w14:paraId="286B28D6" w14:textId="45FD559C" w:rsidR="007C40E6" w:rsidRPr="00254DF4" w:rsidRDefault="007C40E6" w:rsidP="009F5F89">
      <w:pPr>
        <w:rPr>
          <w:rFonts w:ascii="Open Sans" w:hAnsi="Open Sans" w:cs="Open Sans"/>
          <w:sz w:val="20"/>
          <w:szCs w:val="20"/>
        </w:rPr>
      </w:pPr>
      <w:r w:rsidRPr="00254DF4">
        <w:rPr>
          <w:rFonts w:ascii="Open Sans" w:hAnsi="Open Sans" w:cs="Open Sans"/>
          <w:sz w:val="20"/>
          <w:szCs w:val="20"/>
          <w:u w:val="single"/>
        </w:rPr>
        <w:t>Date limite de remise des</w:t>
      </w:r>
      <w:r w:rsidR="006F0220" w:rsidRPr="00254DF4">
        <w:rPr>
          <w:rFonts w:ascii="Open Sans" w:hAnsi="Open Sans" w:cs="Open Sans"/>
          <w:sz w:val="20"/>
          <w:szCs w:val="20"/>
          <w:u w:val="single"/>
        </w:rPr>
        <w:t xml:space="preserve"> candidatures et des</w:t>
      </w:r>
      <w:r w:rsidRPr="00254DF4">
        <w:rPr>
          <w:rFonts w:ascii="Open Sans" w:hAnsi="Open Sans" w:cs="Open Sans"/>
          <w:sz w:val="20"/>
          <w:szCs w:val="20"/>
          <w:u w:val="single"/>
        </w:rPr>
        <w:t xml:space="preserve"> offres</w:t>
      </w:r>
      <w:r w:rsidRPr="00254DF4">
        <w:rPr>
          <w:rFonts w:ascii="Open Sans" w:hAnsi="Open Sans" w:cs="Open Sans"/>
          <w:sz w:val="20"/>
          <w:szCs w:val="20"/>
        </w:rPr>
        <w:t xml:space="preserve"> : le</w:t>
      </w:r>
      <w:r w:rsidR="00317208" w:rsidRPr="00254DF4">
        <w:rPr>
          <w:rFonts w:ascii="Open Sans" w:hAnsi="Open Sans" w:cs="Open Sans"/>
          <w:sz w:val="20"/>
          <w:szCs w:val="20"/>
        </w:rPr>
        <w:t xml:space="preserve"> </w:t>
      </w:r>
      <w:r w:rsidR="001A4C5E">
        <w:rPr>
          <w:rFonts w:ascii="Open Sans" w:hAnsi="Open Sans" w:cs="Open Sans"/>
          <w:sz w:val="20"/>
          <w:szCs w:val="20"/>
          <w:highlight w:val="yellow"/>
        </w:rPr>
        <w:t>30/</w:t>
      </w:r>
      <w:r w:rsidR="00774F35">
        <w:rPr>
          <w:rFonts w:ascii="Open Sans" w:hAnsi="Open Sans" w:cs="Open Sans"/>
          <w:sz w:val="20"/>
          <w:szCs w:val="20"/>
          <w:highlight w:val="yellow"/>
        </w:rPr>
        <w:t>07</w:t>
      </w:r>
      <w:r w:rsidR="002D7986" w:rsidRPr="00254DF4">
        <w:rPr>
          <w:rFonts w:ascii="Open Sans" w:hAnsi="Open Sans" w:cs="Open Sans"/>
          <w:sz w:val="20"/>
          <w:szCs w:val="20"/>
          <w:highlight w:val="yellow"/>
        </w:rPr>
        <w:t xml:space="preserve">/2025 </w:t>
      </w:r>
      <w:r w:rsidR="00AF1F0C" w:rsidRPr="00254DF4">
        <w:rPr>
          <w:rFonts w:ascii="Open Sans" w:hAnsi="Open Sans" w:cs="Open Sans"/>
          <w:sz w:val="20"/>
          <w:szCs w:val="20"/>
          <w:highlight w:val="yellow"/>
        </w:rPr>
        <w:t>à 12h00</w:t>
      </w:r>
    </w:p>
    <w:p w14:paraId="320A67BE"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543AC13C"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6D13F323" w14:textId="77777777" w:rsidR="007C40E6" w:rsidRDefault="007C40E6" w:rsidP="007C40E6">
      <w:pPr>
        <w:widowControl w:val="0"/>
        <w:autoSpaceDE w:val="0"/>
        <w:autoSpaceDN w:val="0"/>
        <w:adjustRightInd w:val="0"/>
        <w:rPr>
          <w:rFonts w:ascii="Century Gothic" w:hAnsi="Century Gothic" w:cs="Arial"/>
          <w:sz w:val="20"/>
          <w:szCs w:val="20"/>
        </w:rPr>
      </w:pPr>
    </w:p>
    <w:p w14:paraId="31636579"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4D38B231" w14:textId="77777777" w:rsidR="003A5AD1" w:rsidRDefault="003A5AD1" w:rsidP="007C40E6">
      <w:pPr>
        <w:widowControl w:val="0"/>
        <w:autoSpaceDE w:val="0"/>
        <w:autoSpaceDN w:val="0"/>
        <w:adjustRightInd w:val="0"/>
        <w:jc w:val="center"/>
        <w:rPr>
          <w:rFonts w:cs="Open Sans"/>
          <w:b/>
          <w:bCs/>
          <w:sz w:val="18"/>
          <w:szCs w:val="18"/>
        </w:rPr>
      </w:pPr>
    </w:p>
    <w:p w14:paraId="1318D679" w14:textId="77777777" w:rsidR="003A5AD1" w:rsidRDefault="003A5AD1" w:rsidP="007C40E6">
      <w:pPr>
        <w:widowControl w:val="0"/>
        <w:autoSpaceDE w:val="0"/>
        <w:autoSpaceDN w:val="0"/>
        <w:adjustRightInd w:val="0"/>
        <w:jc w:val="center"/>
        <w:rPr>
          <w:rFonts w:cs="Open Sans"/>
          <w:sz w:val="18"/>
          <w:szCs w:val="18"/>
        </w:rPr>
      </w:pPr>
    </w:p>
    <w:p w14:paraId="3AE89D2D" w14:textId="77777777" w:rsidR="003A5AD1" w:rsidRDefault="003A5AD1" w:rsidP="003A5AD1">
      <w:pPr>
        <w:widowControl w:val="0"/>
        <w:tabs>
          <w:tab w:val="left" w:pos="3615"/>
        </w:tabs>
        <w:autoSpaceDE w:val="0"/>
        <w:autoSpaceDN w:val="0"/>
        <w:adjustRightInd w:val="0"/>
        <w:rPr>
          <w:rFonts w:cs="Open Sans"/>
          <w:sz w:val="18"/>
          <w:szCs w:val="18"/>
        </w:rPr>
      </w:pPr>
      <w:r>
        <w:rPr>
          <w:rFonts w:cs="Open Sans"/>
          <w:sz w:val="18"/>
          <w:szCs w:val="18"/>
        </w:rPr>
        <w:tab/>
      </w:r>
    </w:p>
    <w:p w14:paraId="08E28A30" w14:textId="77777777" w:rsidR="003A5AD1" w:rsidRDefault="003A5AD1" w:rsidP="003A5AD1">
      <w:pPr>
        <w:widowControl w:val="0"/>
        <w:tabs>
          <w:tab w:val="left" w:pos="930"/>
        </w:tabs>
        <w:autoSpaceDE w:val="0"/>
        <w:autoSpaceDN w:val="0"/>
        <w:adjustRightInd w:val="0"/>
        <w:rPr>
          <w:rFonts w:cs="Open Sans"/>
          <w:sz w:val="18"/>
          <w:szCs w:val="18"/>
        </w:rPr>
      </w:pPr>
      <w:r>
        <w:rPr>
          <w:rFonts w:cs="Open Sans"/>
          <w:sz w:val="18"/>
          <w:szCs w:val="18"/>
        </w:rPr>
        <w:tab/>
      </w:r>
    </w:p>
    <w:p w14:paraId="15248F21" w14:textId="77777777" w:rsidR="00F90C96" w:rsidRPr="00343E67" w:rsidRDefault="00F90C96">
      <w:pPr>
        <w:keepNext/>
        <w:widowControl w:val="0"/>
        <w:autoSpaceDE w:val="0"/>
        <w:autoSpaceDN w:val="0"/>
        <w:adjustRightInd w:val="0"/>
        <w:rPr>
          <w:rFonts w:cs="Open Sans"/>
          <w:b/>
          <w:bCs/>
          <w:sz w:val="20"/>
          <w:szCs w:val="20"/>
        </w:rPr>
      </w:pPr>
    </w:p>
    <w:p w14:paraId="3693B370" w14:textId="74EB4697" w:rsidR="00ED71D4" w:rsidRDefault="00ED71D4">
      <w:pPr>
        <w:jc w:val="left"/>
        <w:rPr>
          <w:rFonts w:cstheme="minorHAnsi"/>
          <w:b/>
          <w:bCs/>
          <w:sz w:val="20"/>
          <w:szCs w:val="20"/>
        </w:rPr>
      </w:pPr>
      <w:r>
        <w:rPr>
          <w:rFonts w:cstheme="minorHAnsi"/>
          <w:b/>
          <w:bCs/>
          <w:sz w:val="20"/>
          <w:szCs w:val="20"/>
        </w:rPr>
        <w:br w:type="page"/>
      </w:r>
    </w:p>
    <w:p w14:paraId="01000732" w14:textId="4F7AD10B" w:rsidR="00F90C96" w:rsidRPr="00ED71D4" w:rsidRDefault="00ED71D4" w:rsidP="00ED71D4">
      <w:pPr>
        <w:keepNext/>
        <w:widowControl w:val="0"/>
        <w:autoSpaceDE w:val="0"/>
        <w:autoSpaceDN w:val="0"/>
        <w:adjustRightInd w:val="0"/>
        <w:jc w:val="center"/>
        <w:rPr>
          <w:rFonts w:cstheme="minorHAnsi"/>
          <w:b/>
          <w:bCs/>
          <w:sz w:val="32"/>
          <w:szCs w:val="32"/>
        </w:rPr>
      </w:pPr>
      <w:r w:rsidRPr="00ED71D4">
        <w:rPr>
          <w:rFonts w:cstheme="minorHAnsi"/>
          <w:b/>
          <w:bCs/>
          <w:sz w:val="32"/>
          <w:szCs w:val="32"/>
        </w:rPr>
        <w:lastRenderedPageBreak/>
        <w:t>SOMMAIRE</w:t>
      </w:r>
    </w:p>
    <w:p w14:paraId="71B06822" w14:textId="6A9D8B8C" w:rsidR="001F4B75" w:rsidRDefault="00F90C96">
      <w:pPr>
        <w:pStyle w:val="TM1"/>
        <w:rPr>
          <w:rFonts w:asciiTheme="minorHAnsi" w:eastAsiaTheme="minorEastAsia" w:hAnsiTheme="minorHAnsi" w:cstheme="minorBidi"/>
          <w:noProof/>
          <w:szCs w:val="22"/>
        </w:rPr>
      </w:pPr>
      <w:r w:rsidRPr="005D3078">
        <w:rPr>
          <w:rFonts w:cs="Arial"/>
          <w:b/>
          <w:bCs/>
          <w:sz w:val="20"/>
          <w:szCs w:val="20"/>
        </w:rPr>
        <w:fldChar w:fldCharType="begin"/>
      </w:r>
      <w:r w:rsidRPr="005D3078">
        <w:rPr>
          <w:rFonts w:cs="Arial"/>
          <w:b/>
          <w:bCs/>
          <w:sz w:val="20"/>
          <w:szCs w:val="20"/>
        </w:rPr>
        <w:instrText xml:space="preserve"> TOC \o "1-2" \h \z </w:instrText>
      </w:r>
      <w:r w:rsidRPr="005D3078">
        <w:rPr>
          <w:rFonts w:cs="Arial"/>
          <w:b/>
          <w:bCs/>
          <w:sz w:val="20"/>
          <w:szCs w:val="20"/>
        </w:rPr>
        <w:fldChar w:fldCharType="separate"/>
      </w:r>
      <w:hyperlink w:anchor="_Toc200016864" w:history="1">
        <w:r w:rsidR="001F4B75" w:rsidRPr="006910DB">
          <w:rPr>
            <w:rStyle w:val="Lienhypertexte"/>
            <w:rFonts w:ascii="Open Sans" w:hAnsi="Open Sans"/>
            <w:noProof/>
          </w:rPr>
          <w:t>ARTICLE 1.</w:t>
        </w:r>
        <w:r w:rsidR="001F4B75">
          <w:rPr>
            <w:rFonts w:asciiTheme="minorHAnsi" w:eastAsiaTheme="minorEastAsia" w:hAnsiTheme="minorHAnsi" w:cstheme="minorBidi"/>
            <w:noProof/>
            <w:szCs w:val="22"/>
          </w:rPr>
          <w:tab/>
        </w:r>
        <w:r w:rsidR="001F4B75" w:rsidRPr="006910DB">
          <w:rPr>
            <w:rStyle w:val="Lienhypertexte"/>
            <w:noProof/>
          </w:rPr>
          <w:t>ACHETEUR</w:t>
        </w:r>
        <w:r w:rsidR="001F4B75">
          <w:rPr>
            <w:noProof/>
            <w:webHidden/>
          </w:rPr>
          <w:tab/>
        </w:r>
        <w:r w:rsidR="001F4B75">
          <w:rPr>
            <w:noProof/>
            <w:webHidden/>
          </w:rPr>
          <w:fldChar w:fldCharType="begin"/>
        </w:r>
        <w:r w:rsidR="001F4B75">
          <w:rPr>
            <w:noProof/>
            <w:webHidden/>
          </w:rPr>
          <w:instrText xml:space="preserve"> PAGEREF _Toc200016864 \h </w:instrText>
        </w:r>
        <w:r w:rsidR="001F4B75">
          <w:rPr>
            <w:noProof/>
            <w:webHidden/>
          </w:rPr>
        </w:r>
        <w:r w:rsidR="001F4B75">
          <w:rPr>
            <w:noProof/>
            <w:webHidden/>
          </w:rPr>
          <w:fldChar w:fldCharType="separate"/>
        </w:r>
        <w:r w:rsidR="001F4B75">
          <w:rPr>
            <w:noProof/>
            <w:webHidden/>
          </w:rPr>
          <w:t>3</w:t>
        </w:r>
        <w:r w:rsidR="001F4B75">
          <w:rPr>
            <w:noProof/>
            <w:webHidden/>
          </w:rPr>
          <w:fldChar w:fldCharType="end"/>
        </w:r>
      </w:hyperlink>
    </w:p>
    <w:p w14:paraId="1797DE62" w14:textId="6D794D54" w:rsidR="001F4B75" w:rsidRDefault="00774F35">
      <w:pPr>
        <w:pStyle w:val="TM1"/>
        <w:rPr>
          <w:rFonts w:asciiTheme="minorHAnsi" w:eastAsiaTheme="minorEastAsia" w:hAnsiTheme="minorHAnsi" w:cstheme="minorBidi"/>
          <w:noProof/>
          <w:szCs w:val="22"/>
        </w:rPr>
      </w:pPr>
      <w:hyperlink w:anchor="_Toc200016865" w:history="1">
        <w:r w:rsidR="001F4B75" w:rsidRPr="006910DB">
          <w:rPr>
            <w:rStyle w:val="Lienhypertexte"/>
            <w:rFonts w:ascii="Open Sans" w:hAnsi="Open Sans"/>
            <w:noProof/>
          </w:rPr>
          <w:t>ARTICLE 2.</w:t>
        </w:r>
        <w:r w:rsidR="001F4B75">
          <w:rPr>
            <w:rFonts w:asciiTheme="minorHAnsi" w:eastAsiaTheme="minorEastAsia" w:hAnsiTheme="minorHAnsi" w:cstheme="minorBidi"/>
            <w:noProof/>
            <w:szCs w:val="22"/>
          </w:rPr>
          <w:tab/>
        </w:r>
        <w:r w:rsidR="001F4B75" w:rsidRPr="006910DB">
          <w:rPr>
            <w:rStyle w:val="Lienhypertexte"/>
            <w:noProof/>
          </w:rPr>
          <w:t>OBJET DE LA CONSULTATION</w:t>
        </w:r>
        <w:r w:rsidR="001F4B75">
          <w:rPr>
            <w:noProof/>
            <w:webHidden/>
          </w:rPr>
          <w:tab/>
        </w:r>
        <w:r w:rsidR="001F4B75">
          <w:rPr>
            <w:noProof/>
            <w:webHidden/>
          </w:rPr>
          <w:fldChar w:fldCharType="begin"/>
        </w:r>
        <w:r w:rsidR="001F4B75">
          <w:rPr>
            <w:noProof/>
            <w:webHidden/>
          </w:rPr>
          <w:instrText xml:space="preserve"> PAGEREF _Toc200016865 \h </w:instrText>
        </w:r>
        <w:r w:rsidR="001F4B75">
          <w:rPr>
            <w:noProof/>
            <w:webHidden/>
          </w:rPr>
        </w:r>
        <w:r w:rsidR="001F4B75">
          <w:rPr>
            <w:noProof/>
            <w:webHidden/>
          </w:rPr>
          <w:fldChar w:fldCharType="separate"/>
        </w:r>
        <w:r w:rsidR="001F4B75">
          <w:rPr>
            <w:noProof/>
            <w:webHidden/>
          </w:rPr>
          <w:t>3</w:t>
        </w:r>
        <w:r w:rsidR="001F4B75">
          <w:rPr>
            <w:noProof/>
            <w:webHidden/>
          </w:rPr>
          <w:fldChar w:fldCharType="end"/>
        </w:r>
      </w:hyperlink>
    </w:p>
    <w:p w14:paraId="383B1D29" w14:textId="66517943" w:rsidR="001F4B75" w:rsidRDefault="00774F35">
      <w:pPr>
        <w:pStyle w:val="TM1"/>
        <w:rPr>
          <w:rFonts w:asciiTheme="minorHAnsi" w:eastAsiaTheme="minorEastAsia" w:hAnsiTheme="minorHAnsi" w:cstheme="minorBidi"/>
          <w:noProof/>
          <w:szCs w:val="22"/>
        </w:rPr>
      </w:pPr>
      <w:hyperlink w:anchor="_Toc200016866" w:history="1">
        <w:r w:rsidR="001F4B75" w:rsidRPr="006910DB">
          <w:rPr>
            <w:rStyle w:val="Lienhypertexte"/>
            <w:rFonts w:ascii="Open Sans" w:hAnsi="Open Sans"/>
            <w:noProof/>
          </w:rPr>
          <w:t>ARTICLE 3.</w:t>
        </w:r>
        <w:r w:rsidR="001F4B75">
          <w:rPr>
            <w:rFonts w:asciiTheme="minorHAnsi" w:eastAsiaTheme="minorEastAsia" w:hAnsiTheme="minorHAnsi" w:cstheme="minorBidi"/>
            <w:noProof/>
            <w:szCs w:val="22"/>
          </w:rPr>
          <w:tab/>
        </w:r>
        <w:r w:rsidR="001F4B75" w:rsidRPr="006910DB">
          <w:rPr>
            <w:rStyle w:val="Lienhypertexte"/>
            <w:noProof/>
          </w:rPr>
          <w:t>CONDITIONS DE LA CONSULTATION</w:t>
        </w:r>
        <w:r w:rsidR="001F4B75">
          <w:rPr>
            <w:noProof/>
            <w:webHidden/>
          </w:rPr>
          <w:tab/>
        </w:r>
        <w:r w:rsidR="001F4B75">
          <w:rPr>
            <w:noProof/>
            <w:webHidden/>
          </w:rPr>
          <w:fldChar w:fldCharType="begin"/>
        </w:r>
        <w:r w:rsidR="001F4B75">
          <w:rPr>
            <w:noProof/>
            <w:webHidden/>
          </w:rPr>
          <w:instrText xml:space="preserve"> PAGEREF _Toc200016866 \h </w:instrText>
        </w:r>
        <w:r w:rsidR="001F4B75">
          <w:rPr>
            <w:noProof/>
            <w:webHidden/>
          </w:rPr>
        </w:r>
        <w:r w:rsidR="001F4B75">
          <w:rPr>
            <w:noProof/>
            <w:webHidden/>
          </w:rPr>
          <w:fldChar w:fldCharType="separate"/>
        </w:r>
        <w:r w:rsidR="001F4B75">
          <w:rPr>
            <w:noProof/>
            <w:webHidden/>
          </w:rPr>
          <w:t>3</w:t>
        </w:r>
        <w:r w:rsidR="001F4B75">
          <w:rPr>
            <w:noProof/>
            <w:webHidden/>
          </w:rPr>
          <w:fldChar w:fldCharType="end"/>
        </w:r>
      </w:hyperlink>
    </w:p>
    <w:p w14:paraId="4EDA7347" w14:textId="5F85FFD5" w:rsidR="001F4B75" w:rsidRDefault="00774F35">
      <w:pPr>
        <w:pStyle w:val="TM2"/>
        <w:rPr>
          <w:rFonts w:asciiTheme="minorHAnsi" w:eastAsiaTheme="minorEastAsia" w:hAnsiTheme="minorHAnsi" w:cstheme="minorBidi"/>
          <w:noProof/>
          <w:szCs w:val="22"/>
        </w:rPr>
      </w:pPr>
      <w:hyperlink w:anchor="_Toc200016867"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3.1</w:t>
        </w:r>
        <w:r w:rsidR="001F4B75">
          <w:rPr>
            <w:rFonts w:asciiTheme="minorHAnsi" w:eastAsiaTheme="minorEastAsia" w:hAnsiTheme="minorHAnsi" w:cstheme="minorBidi"/>
            <w:noProof/>
            <w:szCs w:val="22"/>
          </w:rPr>
          <w:tab/>
        </w:r>
        <w:r w:rsidR="001F4B75" w:rsidRPr="006910DB">
          <w:rPr>
            <w:rStyle w:val="Lienhypertexte"/>
            <w:noProof/>
          </w:rPr>
          <w:t>Procédure de passation</w:t>
        </w:r>
        <w:r w:rsidR="001F4B75">
          <w:rPr>
            <w:noProof/>
            <w:webHidden/>
          </w:rPr>
          <w:tab/>
        </w:r>
        <w:r w:rsidR="001F4B75">
          <w:rPr>
            <w:noProof/>
            <w:webHidden/>
          </w:rPr>
          <w:fldChar w:fldCharType="begin"/>
        </w:r>
        <w:r w:rsidR="001F4B75">
          <w:rPr>
            <w:noProof/>
            <w:webHidden/>
          </w:rPr>
          <w:instrText xml:space="preserve"> PAGEREF _Toc200016867 \h </w:instrText>
        </w:r>
        <w:r w:rsidR="001F4B75">
          <w:rPr>
            <w:noProof/>
            <w:webHidden/>
          </w:rPr>
        </w:r>
        <w:r w:rsidR="001F4B75">
          <w:rPr>
            <w:noProof/>
            <w:webHidden/>
          </w:rPr>
          <w:fldChar w:fldCharType="separate"/>
        </w:r>
        <w:r w:rsidR="001F4B75">
          <w:rPr>
            <w:noProof/>
            <w:webHidden/>
          </w:rPr>
          <w:t>3</w:t>
        </w:r>
        <w:r w:rsidR="001F4B75">
          <w:rPr>
            <w:noProof/>
            <w:webHidden/>
          </w:rPr>
          <w:fldChar w:fldCharType="end"/>
        </w:r>
      </w:hyperlink>
    </w:p>
    <w:p w14:paraId="2D854C47" w14:textId="4AD793AB" w:rsidR="001F4B75" w:rsidRDefault="00774F35">
      <w:pPr>
        <w:pStyle w:val="TM2"/>
        <w:rPr>
          <w:rFonts w:asciiTheme="minorHAnsi" w:eastAsiaTheme="minorEastAsia" w:hAnsiTheme="minorHAnsi" w:cstheme="minorBidi"/>
          <w:noProof/>
          <w:szCs w:val="22"/>
        </w:rPr>
      </w:pPr>
      <w:hyperlink w:anchor="_Toc200016868"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3.2</w:t>
        </w:r>
        <w:r w:rsidR="001F4B75">
          <w:rPr>
            <w:rFonts w:asciiTheme="minorHAnsi" w:eastAsiaTheme="minorEastAsia" w:hAnsiTheme="minorHAnsi" w:cstheme="minorBidi"/>
            <w:noProof/>
            <w:szCs w:val="22"/>
          </w:rPr>
          <w:tab/>
        </w:r>
        <w:r w:rsidR="001F4B75" w:rsidRPr="006910DB">
          <w:rPr>
            <w:rStyle w:val="Lienhypertexte"/>
            <w:noProof/>
          </w:rPr>
          <w:t>Allotissement</w:t>
        </w:r>
        <w:r w:rsidR="001F4B75">
          <w:rPr>
            <w:noProof/>
            <w:webHidden/>
          </w:rPr>
          <w:tab/>
        </w:r>
        <w:r w:rsidR="001F4B75">
          <w:rPr>
            <w:noProof/>
            <w:webHidden/>
          </w:rPr>
          <w:fldChar w:fldCharType="begin"/>
        </w:r>
        <w:r w:rsidR="001F4B75">
          <w:rPr>
            <w:noProof/>
            <w:webHidden/>
          </w:rPr>
          <w:instrText xml:space="preserve"> PAGEREF _Toc200016868 \h </w:instrText>
        </w:r>
        <w:r w:rsidR="001F4B75">
          <w:rPr>
            <w:noProof/>
            <w:webHidden/>
          </w:rPr>
        </w:r>
        <w:r w:rsidR="001F4B75">
          <w:rPr>
            <w:noProof/>
            <w:webHidden/>
          </w:rPr>
          <w:fldChar w:fldCharType="separate"/>
        </w:r>
        <w:r w:rsidR="001F4B75">
          <w:rPr>
            <w:noProof/>
            <w:webHidden/>
          </w:rPr>
          <w:t>3</w:t>
        </w:r>
        <w:r w:rsidR="001F4B75">
          <w:rPr>
            <w:noProof/>
            <w:webHidden/>
          </w:rPr>
          <w:fldChar w:fldCharType="end"/>
        </w:r>
      </w:hyperlink>
    </w:p>
    <w:p w14:paraId="6DCBFF54" w14:textId="71A5E64E" w:rsidR="001F4B75" w:rsidRDefault="00774F35">
      <w:pPr>
        <w:pStyle w:val="TM2"/>
        <w:rPr>
          <w:rFonts w:asciiTheme="minorHAnsi" w:eastAsiaTheme="minorEastAsia" w:hAnsiTheme="minorHAnsi" w:cstheme="minorBidi"/>
          <w:noProof/>
          <w:szCs w:val="22"/>
        </w:rPr>
      </w:pPr>
      <w:hyperlink w:anchor="_Toc200016869"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3.1</w:t>
        </w:r>
        <w:r w:rsidR="001F4B75">
          <w:rPr>
            <w:rFonts w:asciiTheme="minorHAnsi" w:eastAsiaTheme="minorEastAsia" w:hAnsiTheme="minorHAnsi" w:cstheme="minorBidi"/>
            <w:noProof/>
            <w:szCs w:val="22"/>
          </w:rPr>
          <w:tab/>
        </w:r>
        <w:r w:rsidR="001F4B75" w:rsidRPr="006910DB">
          <w:rPr>
            <w:rStyle w:val="Lienhypertexte"/>
            <w:noProof/>
          </w:rPr>
          <w:t>Durée du marché</w:t>
        </w:r>
        <w:r w:rsidR="001F4B75">
          <w:rPr>
            <w:noProof/>
            <w:webHidden/>
          </w:rPr>
          <w:tab/>
        </w:r>
        <w:r w:rsidR="001F4B75">
          <w:rPr>
            <w:noProof/>
            <w:webHidden/>
          </w:rPr>
          <w:fldChar w:fldCharType="begin"/>
        </w:r>
        <w:r w:rsidR="001F4B75">
          <w:rPr>
            <w:noProof/>
            <w:webHidden/>
          </w:rPr>
          <w:instrText xml:space="preserve"> PAGEREF _Toc200016869 \h </w:instrText>
        </w:r>
        <w:r w:rsidR="001F4B75">
          <w:rPr>
            <w:noProof/>
            <w:webHidden/>
          </w:rPr>
        </w:r>
        <w:r w:rsidR="001F4B75">
          <w:rPr>
            <w:noProof/>
            <w:webHidden/>
          </w:rPr>
          <w:fldChar w:fldCharType="separate"/>
        </w:r>
        <w:r w:rsidR="001F4B75">
          <w:rPr>
            <w:noProof/>
            <w:webHidden/>
          </w:rPr>
          <w:t>3</w:t>
        </w:r>
        <w:r w:rsidR="001F4B75">
          <w:rPr>
            <w:noProof/>
            <w:webHidden/>
          </w:rPr>
          <w:fldChar w:fldCharType="end"/>
        </w:r>
      </w:hyperlink>
    </w:p>
    <w:p w14:paraId="460F3AEB" w14:textId="548EB9BE" w:rsidR="001F4B75" w:rsidRDefault="00774F35">
      <w:pPr>
        <w:pStyle w:val="TM2"/>
        <w:rPr>
          <w:rFonts w:asciiTheme="minorHAnsi" w:eastAsiaTheme="minorEastAsia" w:hAnsiTheme="minorHAnsi" w:cstheme="minorBidi"/>
          <w:noProof/>
          <w:szCs w:val="22"/>
        </w:rPr>
      </w:pPr>
      <w:hyperlink w:anchor="_Toc200016870"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3.2</w:t>
        </w:r>
        <w:r w:rsidR="001F4B75">
          <w:rPr>
            <w:rFonts w:asciiTheme="minorHAnsi" w:eastAsiaTheme="minorEastAsia" w:hAnsiTheme="minorHAnsi" w:cstheme="minorBidi"/>
            <w:noProof/>
            <w:szCs w:val="22"/>
          </w:rPr>
          <w:tab/>
        </w:r>
        <w:r w:rsidR="001F4B75" w:rsidRPr="006910DB">
          <w:rPr>
            <w:rStyle w:val="Lienhypertexte"/>
            <w:noProof/>
          </w:rPr>
          <w:t>Prix</w:t>
        </w:r>
        <w:r w:rsidR="001F4B75">
          <w:rPr>
            <w:noProof/>
            <w:webHidden/>
          </w:rPr>
          <w:tab/>
        </w:r>
        <w:r w:rsidR="001F4B75">
          <w:rPr>
            <w:noProof/>
            <w:webHidden/>
          </w:rPr>
          <w:fldChar w:fldCharType="begin"/>
        </w:r>
        <w:r w:rsidR="001F4B75">
          <w:rPr>
            <w:noProof/>
            <w:webHidden/>
          </w:rPr>
          <w:instrText xml:space="preserve"> PAGEREF _Toc200016870 \h </w:instrText>
        </w:r>
        <w:r w:rsidR="001F4B75">
          <w:rPr>
            <w:noProof/>
            <w:webHidden/>
          </w:rPr>
        </w:r>
        <w:r w:rsidR="001F4B75">
          <w:rPr>
            <w:noProof/>
            <w:webHidden/>
          </w:rPr>
          <w:fldChar w:fldCharType="separate"/>
        </w:r>
        <w:r w:rsidR="001F4B75">
          <w:rPr>
            <w:noProof/>
            <w:webHidden/>
          </w:rPr>
          <w:t>3</w:t>
        </w:r>
        <w:r w:rsidR="001F4B75">
          <w:rPr>
            <w:noProof/>
            <w:webHidden/>
          </w:rPr>
          <w:fldChar w:fldCharType="end"/>
        </w:r>
      </w:hyperlink>
    </w:p>
    <w:p w14:paraId="51541785" w14:textId="4ABACB07" w:rsidR="001F4B75" w:rsidRDefault="00774F35">
      <w:pPr>
        <w:pStyle w:val="TM2"/>
        <w:rPr>
          <w:rFonts w:asciiTheme="minorHAnsi" w:eastAsiaTheme="minorEastAsia" w:hAnsiTheme="minorHAnsi" w:cstheme="minorBidi"/>
          <w:noProof/>
          <w:szCs w:val="22"/>
        </w:rPr>
      </w:pPr>
      <w:hyperlink w:anchor="_Toc200016871"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3.3</w:t>
        </w:r>
        <w:r w:rsidR="001F4B75">
          <w:rPr>
            <w:rFonts w:asciiTheme="minorHAnsi" w:eastAsiaTheme="minorEastAsia" w:hAnsiTheme="minorHAnsi" w:cstheme="minorBidi"/>
            <w:noProof/>
            <w:szCs w:val="22"/>
          </w:rPr>
          <w:tab/>
        </w:r>
        <w:r w:rsidR="001F4B75" w:rsidRPr="006910DB">
          <w:rPr>
            <w:rStyle w:val="Lienhypertexte"/>
            <w:noProof/>
          </w:rPr>
          <w:t>Lieu principal d'exécution</w:t>
        </w:r>
        <w:r w:rsidR="001F4B75">
          <w:rPr>
            <w:noProof/>
            <w:webHidden/>
          </w:rPr>
          <w:tab/>
        </w:r>
        <w:r w:rsidR="001F4B75">
          <w:rPr>
            <w:noProof/>
            <w:webHidden/>
          </w:rPr>
          <w:fldChar w:fldCharType="begin"/>
        </w:r>
        <w:r w:rsidR="001F4B75">
          <w:rPr>
            <w:noProof/>
            <w:webHidden/>
          </w:rPr>
          <w:instrText xml:space="preserve"> PAGEREF _Toc200016871 \h </w:instrText>
        </w:r>
        <w:r w:rsidR="001F4B75">
          <w:rPr>
            <w:noProof/>
            <w:webHidden/>
          </w:rPr>
        </w:r>
        <w:r w:rsidR="001F4B75">
          <w:rPr>
            <w:noProof/>
            <w:webHidden/>
          </w:rPr>
          <w:fldChar w:fldCharType="separate"/>
        </w:r>
        <w:r w:rsidR="001F4B75">
          <w:rPr>
            <w:noProof/>
            <w:webHidden/>
          </w:rPr>
          <w:t>4</w:t>
        </w:r>
        <w:r w:rsidR="001F4B75">
          <w:rPr>
            <w:noProof/>
            <w:webHidden/>
          </w:rPr>
          <w:fldChar w:fldCharType="end"/>
        </w:r>
      </w:hyperlink>
    </w:p>
    <w:p w14:paraId="22173477" w14:textId="7DF6A14C" w:rsidR="001F4B75" w:rsidRDefault="00774F35">
      <w:pPr>
        <w:pStyle w:val="TM2"/>
        <w:rPr>
          <w:rFonts w:asciiTheme="minorHAnsi" w:eastAsiaTheme="minorEastAsia" w:hAnsiTheme="minorHAnsi" w:cstheme="minorBidi"/>
          <w:noProof/>
          <w:szCs w:val="22"/>
        </w:rPr>
      </w:pPr>
      <w:hyperlink w:anchor="_Toc200016872"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3.4</w:t>
        </w:r>
        <w:r w:rsidR="001F4B75">
          <w:rPr>
            <w:rFonts w:asciiTheme="minorHAnsi" w:eastAsiaTheme="minorEastAsia" w:hAnsiTheme="minorHAnsi" w:cstheme="minorBidi"/>
            <w:noProof/>
            <w:szCs w:val="22"/>
          </w:rPr>
          <w:tab/>
        </w:r>
        <w:r w:rsidR="001F4B75" w:rsidRPr="006910DB">
          <w:rPr>
            <w:rStyle w:val="Lienhypertexte"/>
            <w:noProof/>
          </w:rPr>
          <w:t>Variantes</w:t>
        </w:r>
        <w:r w:rsidR="001F4B75">
          <w:rPr>
            <w:noProof/>
            <w:webHidden/>
          </w:rPr>
          <w:tab/>
        </w:r>
        <w:r w:rsidR="001F4B75">
          <w:rPr>
            <w:noProof/>
            <w:webHidden/>
          </w:rPr>
          <w:fldChar w:fldCharType="begin"/>
        </w:r>
        <w:r w:rsidR="001F4B75">
          <w:rPr>
            <w:noProof/>
            <w:webHidden/>
          </w:rPr>
          <w:instrText xml:space="preserve"> PAGEREF _Toc200016872 \h </w:instrText>
        </w:r>
        <w:r w:rsidR="001F4B75">
          <w:rPr>
            <w:noProof/>
            <w:webHidden/>
          </w:rPr>
        </w:r>
        <w:r w:rsidR="001F4B75">
          <w:rPr>
            <w:noProof/>
            <w:webHidden/>
          </w:rPr>
          <w:fldChar w:fldCharType="separate"/>
        </w:r>
        <w:r w:rsidR="001F4B75">
          <w:rPr>
            <w:noProof/>
            <w:webHidden/>
          </w:rPr>
          <w:t>4</w:t>
        </w:r>
        <w:r w:rsidR="001F4B75">
          <w:rPr>
            <w:noProof/>
            <w:webHidden/>
          </w:rPr>
          <w:fldChar w:fldCharType="end"/>
        </w:r>
      </w:hyperlink>
    </w:p>
    <w:p w14:paraId="6F448954" w14:textId="364F73C8" w:rsidR="001F4B75" w:rsidRDefault="00774F35">
      <w:pPr>
        <w:pStyle w:val="TM1"/>
        <w:rPr>
          <w:rFonts w:asciiTheme="minorHAnsi" w:eastAsiaTheme="minorEastAsia" w:hAnsiTheme="minorHAnsi" w:cstheme="minorBidi"/>
          <w:noProof/>
          <w:szCs w:val="22"/>
        </w:rPr>
      </w:pPr>
      <w:hyperlink w:anchor="_Toc200016873" w:history="1">
        <w:r w:rsidR="001F4B75" w:rsidRPr="006910DB">
          <w:rPr>
            <w:rStyle w:val="Lienhypertexte"/>
            <w:rFonts w:ascii="Open Sans" w:hAnsi="Open Sans"/>
            <w:noProof/>
          </w:rPr>
          <w:t>ARTICLE 4.</w:t>
        </w:r>
        <w:r w:rsidR="001F4B75">
          <w:rPr>
            <w:rFonts w:asciiTheme="minorHAnsi" w:eastAsiaTheme="minorEastAsia" w:hAnsiTheme="minorHAnsi" w:cstheme="minorBidi"/>
            <w:noProof/>
            <w:szCs w:val="22"/>
          </w:rPr>
          <w:tab/>
        </w:r>
        <w:r w:rsidR="001F4B75" w:rsidRPr="006910DB">
          <w:rPr>
            <w:rStyle w:val="Lienhypertexte"/>
            <w:noProof/>
          </w:rPr>
          <w:t>INFORMATION DES CANDIDATS</w:t>
        </w:r>
        <w:r w:rsidR="001F4B75">
          <w:rPr>
            <w:noProof/>
            <w:webHidden/>
          </w:rPr>
          <w:tab/>
        </w:r>
        <w:r w:rsidR="001F4B75">
          <w:rPr>
            <w:noProof/>
            <w:webHidden/>
          </w:rPr>
          <w:fldChar w:fldCharType="begin"/>
        </w:r>
        <w:r w:rsidR="001F4B75">
          <w:rPr>
            <w:noProof/>
            <w:webHidden/>
          </w:rPr>
          <w:instrText xml:space="preserve"> PAGEREF _Toc200016873 \h </w:instrText>
        </w:r>
        <w:r w:rsidR="001F4B75">
          <w:rPr>
            <w:noProof/>
            <w:webHidden/>
          </w:rPr>
        </w:r>
        <w:r w:rsidR="001F4B75">
          <w:rPr>
            <w:noProof/>
            <w:webHidden/>
          </w:rPr>
          <w:fldChar w:fldCharType="separate"/>
        </w:r>
        <w:r w:rsidR="001F4B75">
          <w:rPr>
            <w:noProof/>
            <w:webHidden/>
          </w:rPr>
          <w:t>4</w:t>
        </w:r>
        <w:r w:rsidR="001F4B75">
          <w:rPr>
            <w:noProof/>
            <w:webHidden/>
          </w:rPr>
          <w:fldChar w:fldCharType="end"/>
        </w:r>
      </w:hyperlink>
    </w:p>
    <w:p w14:paraId="33553C06" w14:textId="2483BB24" w:rsidR="001F4B75" w:rsidRDefault="00774F35">
      <w:pPr>
        <w:pStyle w:val="TM2"/>
        <w:rPr>
          <w:rFonts w:asciiTheme="minorHAnsi" w:eastAsiaTheme="minorEastAsia" w:hAnsiTheme="minorHAnsi" w:cstheme="minorBidi"/>
          <w:noProof/>
          <w:szCs w:val="22"/>
        </w:rPr>
      </w:pPr>
      <w:hyperlink w:anchor="_Toc200016874"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4.1</w:t>
        </w:r>
        <w:r w:rsidR="001F4B75">
          <w:rPr>
            <w:rFonts w:asciiTheme="minorHAnsi" w:eastAsiaTheme="minorEastAsia" w:hAnsiTheme="minorHAnsi" w:cstheme="minorBidi"/>
            <w:noProof/>
            <w:szCs w:val="22"/>
          </w:rPr>
          <w:tab/>
        </w:r>
        <w:r w:rsidR="001F4B75" w:rsidRPr="006910DB">
          <w:rPr>
            <w:rStyle w:val="Lienhypertexte"/>
            <w:noProof/>
          </w:rPr>
          <w:t>Contenu des documents de la consultation</w:t>
        </w:r>
        <w:r w:rsidR="001F4B75">
          <w:rPr>
            <w:noProof/>
            <w:webHidden/>
          </w:rPr>
          <w:tab/>
        </w:r>
        <w:r w:rsidR="001F4B75">
          <w:rPr>
            <w:noProof/>
            <w:webHidden/>
          </w:rPr>
          <w:fldChar w:fldCharType="begin"/>
        </w:r>
        <w:r w:rsidR="001F4B75">
          <w:rPr>
            <w:noProof/>
            <w:webHidden/>
          </w:rPr>
          <w:instrText xml:space="preserve"> PAGEREF _Toc200016874 \h </w:instrText>
        </w:r>
        <w:r w:rsidR="001F4B75">
          <w:rPr>
            <w:noProof/>
            <w:webHidden/>
          </w:rPr>
        </w:r>
        <w:r w:rsidR="001F4B75">
          <w:rPr>
            <w:noProof/>
            <w:webHidden/>
          </w:rPr>
          <w:fldChar w:fldCharType="separate"/>
        </w:r>
        <w:r w:rsidR="001F4B75">
          <w:rPr>
            <w:noProof/>
            <w:webHidden/>
          </w:rPr>
          <w:t>4</w:t>
        </w:r>
        <w:r w:rsidR="001F4B75">
          <w:rPr>
            <w:noProof/>
            <w:webHidden/>
          </w:rPr>
          <w:fldChar w:fldCharType="end"/>
        </w:r>
      </w:hyperlink>
    </w:p>
    <w:p w14:paraId="67EC8A38" w14:textId="2EF852CB" w:rsidR="001F4B75" w:rsidRDefault="00774F35">
      <w:pPr>
        <w:pStyle w:val="TM2"/>
        <w:rPr>
          <w:rFonts w:asciiTheme="minorHAnsi" w:eastAsiaTheme="minorEastAsia" w:hAnsiTheme="minorHAnsi" w:cstheme="minorBidi"/>
          <w:noProof/>
          <w:szCs w:val="22"/>
        </w:rPr>
      </w:pPr>
      <w:hyperlink w:anchor="_Toc200016875"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4.2</w:t>
        </w:r>
        <w:r w:rsidR="001F4B75">
          <w:rPr>
            <w:rFonts w:asciiTheme="minorHAnsi" w:eastAsiaTheme="minorEastAsia" w:hAnsiTheme="minorHAnsi" w:cstheme="minorBidi"/>
            <w:noProof/>
            <w:szCs w:val="22"/>
          </w:rPr>
          <w:tab/>
        </w:r>
        <w:r w:rsidR="001F4B75" w:rsidRPr="006910DB">
          <w:rPr>
            <w:rStyle w:val="Lienhypertexte"/>
            <w:noProof/>
          </w:rPr>
          <w:t>Modalités de retrait et de consultation des documents</w:t>
        </w:r>
        <w:r w:rsidR="001F4B75">
          <w:rPr>
            <w:noProof/>
            <w:webHidden/>
          </w:rPr>
          <w:tab/>
        </w:r>
        <w:r w:rsidR="001F4B75">
          <w:rPr>
            <w:noProof/>
            <w:webHidden/>
          </w:rPr>
          <w:fldChar w:fldCharType="begin"/>
        </w:r>
        <w:r w:rsidR="001F4B75">
          <w:rPr>
            <w:noProof/>
            <w:webHidden/>
          </w:rPr>
          <w:instrText xml:space="preserve"> PAGEREF _Toc200016875 \h </w:instrText>
        </w:r>
        <w:r w:rsidR="001F4B75">
          <w:rPr>
            <w:noProof/>
            <w:webHidden/>
          </w:rPr>
        </w:r>
        <w:r w:rsidR="001F4B75">
          <w:rPr>
            <w:noProof/>
            <w:webHidden/>
          </w:rPr>
          <w:fldChar w:fldCharType="separate"/>
        </w:r>
        <w:r w:rsidR="001F4B75">
          <w:rPr>
            <w:noProof/>
            <w:webHidden/>
          </w:rPr>
          <w:t>5</w:t>
        </w:r>
        <w:r w:rsidR="001F4B75">
          <w:rPr>
            <w:noProof/>
            <w:webHidden/>
          </w:rPr>
          <w:fldChar w:fldCharType="end"/>
        </w:r>
      </w:hyperlink>
    </w:p>
    <w:p w14:paraId="787F7097" w14:textId="74539604" w:rsidR="001F4B75" w:rsidRDefault="00774F35">
      <w:pPr>
        <w:pStyle w:val="TM2"/>
        <w:rPr>
          <w:rFonts w:asciiTheme="minorHAnsi" w:eastAsiaTheme="minorEastAsia" w:hAnsiTheme="minorHAnsi" w:cstheme="minorBidi"/>
          <w:noProof/>
          <w:szCs w:val="22"/>
        </w:rPr>
      </w:pPr>
      <w:hyperlink w:anchor="_Toc200016876"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4.3</w:t>
        </w:r>
        <w:r w:rsidR="001F4B75">
          <w:rPr>
            <w:rFonts w:asciiTheme="minorHAnsi" w:eastAsiaTheme="minorEastAsia" w:hAnsiTheme="minorHAnsi" w:cstheme="minorBidi"/>
            <w:noProof/>
            <w:szCs w:val="22"/>
          </w:rPr>
          <w:tab/>
        </w:r>
        <w:r w:rsidR="001F4B75" w:rsidRPr="006910DB">
          <w:rPr>
            <w:rStyle w:val="Lienhypertexte"/>
            <w:noProof/>
          </w:rPr>
          <w:t>Conditions de transmission des candidatures et des offres</w:t>
        </w:r>
        <w:r w:rsidR="001F4B75">
          <w:rPr>
            <w:noProof/>
            <w:webHidden/>
          </w:rPr>
          <w:tab/>
        </w:r>
        <w:r w:rsidR="001F4B75">
          <w:rPr>
            <w:noProof/>
            <w:webHidden/>
          </w:rPr>
          <w:fldChar w:fldCharType="begin"/>
        </w:r>
        <w:r w:rsidR="001F4B75">
          <w:rPr>
            <w:noProof/>
            <w:webHidden/>
          </w:rPr>
          <w:instrText xml:space="preserve"> PAGEREF _Toc200016876 \h </w:instrText>
        </w:r>
        <w:r w:rsidR="001F4B75">
          <w:rPr>
            <w:noProof/>
            <w:webHidden/>
          </w:rPr>
        </w:r>
        <w:r w:rsidR="001F4B75">
          <w:rPr>
            <w:noProof/>
            <w:webHidden/>
          </w:rPr>
          <w:fldChar w:fldCharType="separate"/>
        </w:r>
        <w:r w:rsidR="001F4B75">
          <w:rPr>
            <w:noProof/>
            <w:webHidden/>
          </w:rPr>
          <w:t>5</w:t>
        </w:r>
        <w:r w:rsidR="001F4B75">
          <w:rPr>
            <w:noProof/>
            <w:webHidden/>
          </w:rPr>
          <w:fldChar w:fldCharType="end"/>
        </w:r>
      </w:hyperlink>
    </w:p>
    <w:p w14:paraId="4C0F406C" w14:textId="4B6C07B2" w:rsidR="001F4B75" w:rsidRDefault="00774F35">
      <w:pPr>
        <w:pStyle w:val="TM2"/>
        <w:rPr>
          <w:rFonts w:asciiTheme="minorHAnsi" w:eastAsiaTheme="minorEastAsia" w:hAnsiTheme="minorHAnsi" w:cstheme="minorBidi"/>
          <w:noProof/>
          <w:szCs w:val="22"/>
        </w:rPr>
      </w:pPr>
      <w:hyperlink w:anchor="_Toc200016877"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4.4</w:t>
        </w:r>
        <w:r w:rsidR="001F4B75">
          <w:rPr>
            <w:rFonts w:asciiTheme="minorHAnsi" w:eastAsiaTheme="minorEastAsia" w:hAnsiTheme="minorHAnsi" w:cstheme="minorBidi"/>
            <w:noProof/>
            <w:szCs w:val="22"/>
          </w:rPr>
          <w:tab/>
        </w:r>
        <w:r w:rsidR="001F4B75" w:rsidRPr="006910DB">
          <w:rPr>
            <w:rStyle w:val="Lienhypertexte"/>
            <w:noProof/>
          </w:rPr>
          <w:t>Date limite de remise des candidatures et des offres</w:t>
        </w:r>
        <w:r w:rsidR="001F4B75">
          <w:rPr>
            <w:noProof/>
            <w:webHidden/>
          </w:rPr>
          <w:tab/>
        </w:r>
        <w:r w:rsidR="001F4B75">
          <w:rPr>
            <w:noProof/>
            <w:webHidden/>
          </w:rPr>
          <w:fldChar w:fldCharType="begin"/>
        </w:r>
        <w:r w:rsidR="001F4B75">
          <w:rPr>
            <w:noProof/>
            <w:webHidden/>
          </w:rPr>
          <w:instrText xml:space="preserve"> PAGEREF _Toc200016877 \h </w:instrText>
        </w:r>
        <w:r w:rsidR="001F4B75">
          <w:rPr>
            <w:noProof/>
            <w:webHidden/>
          </w:rPr>
        </w:r>
        <w:r w:rsidR="001F4B75">
          <w:rPr>
            <w:noProof/>
            <w:webHidden/>
          </w:rPr>
          <w:fldChar w:fldCharType="separate"/>
        </w:r>
        <w:r w:rsidR="001F4B75">
          <w:rPr>
            <w:noProof/>
            <w:webHidden/>
          </w:rPr>
          <w:t>7</w:t>
        </w:r>
        <w:r w:rsidR="001F4B75">
          <w:rPr>
            <w:noProof/>
            <w:webHidden/>
          </w:rPr>
          <w:fldChar w:fldCharType="end"/>
        </w:r>
      </w:hyperlink>
    </w:p>
    <w:p w14:paraId="00275AE9" w14:textId="0F952E43" w:rsidR="001F4B75" w:rsidRDefault="00774F35">
      <w:pPr>
        <w:pStyle w:val="TM2"/>
        <w:rPr>
          <w:rFonts w:asciiTheme="minorHAnsi" w:eastAsiaTheme="minorEastAsia" w:hAnsiTheme="minorHAnsi" w:cstheme="minorBidi"/>
          <w:noProof/>
          <w:szCs w:val="22"/>
        </w:rPr>
      </w:pPr>
      <w:hyperlink w:anchor="_Toc200016878"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4.5</w:t>
        </w:r>
        <w:r w:rsidR="001F4B75">
          <w:rPr>
            <w:rFonts w:asciiTheme="minorHAnsi" w:eastAsiaTheme="minorEastAsia" w:hAnsiTheme="minorHAnsi" w:cstheme="minorBidi"/>
            <w:noProof/>
            <w:szCs w:val="22"/>
          </w:rPr>
          <w:tab/>
        </w:r>
        <w:r w:rsidR="001F4B75" w:rsidRPr="006910DB">
          <w:rPr>
            <w:rStyle w:val="Lienhypertexte"/>
            <w:noProof/>
          </w:rPr>
          <w:t>Questions posées par les candidats</w:t>
        </w:r>
        <w:r w:rsidR="001F4B75">
          <w:rPr>
            <w:noProof/>
            <w:webHidden/>
          </w:rPr>
          <w:tab/>
        </w:r>
        <w:r w:rsidR="001F4B75">
          <w:rPr>
            <w:noProof/>
            <w:webHidden/>
          </w:rPr>
          <w:fldChar w:fldCharType="begin"/>
        </w:r>
        <w:r w:rsidR="001F4B75">
          <w:rPr>
            <w:noProof/>
            <w:webHidden/>
          </w:rPr>
          <w:instrText xml:space="preserve"> PAGEREF _Toc200016878 \h </w:instrText>
        </w:r>
        <w:r w:rsidR="001F4B75">
          <w:rPr>
            <w:noProof/>
            <w:webHidden/>
          </w:rPr>
        </w:r>
        <w:r w:rsidR="001F4B75">
          <w:rPr>
            <w:noProof/>
            <w:webHidden/>
          </w:rPr>
          <w:fldChar w:fldCharType="separate"/>
        </w:r>
        <w:r w:rsidR="001F4B75">
          <w:rPr>
            <w:noProof/>
            <w:webHidden/>
          </w:rPr>
          <w:t>7</w:t>
        </w:r>
        <w:r w:rsidR="001F4B75">
          <w:rPr>
            <w:noProof/>
            <w:webHidden/>
          </w:rPr>
          <w:fldChar w:fldCharType="end"/>
        </w:r>
      </w:hyperlink>
    </w:p>
    <w:p w14:paraId="00D750CC" w14:textId="13B04516" w:rsidR="001F4B75" w:rsidRDefault="00774F35">
      <w:pPr>
        <w:pStyle w:val="TM2"/>
        <w:rPr>
          <w:rFonts w:asciiTheme="minorHAnsi" w:eastAsiaTheme="minorEastAsia" w:hAnsiTheme="minorHAnsi" w:cstheme="minorBidi"/>
          <w:noProof/>
          <w:szCs w:val="22"/>
        </w:rPr>
      </w:pPr>
      <w:hyperlink w:anchor="_Toc200016879"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4.6</w:t>
        </w:r>
        <w:r w:rsidR="001F4B75">
          <w:rPr>
            <w:rFonts w:asciiTheme="minorHAnsi" w:eastAsiaTheme="minorEastAsia" w:hAnsiTheme="minorHAnsi" w:cstheme="minorBidi"/>
            <w:noProof/>
            <w:szCs w:val="22"/>
          </w:rPr>
          <w:tab/>
        </w:r>
        <w:r w:rsidR="001F4B75" w:rsidRPr="006910DB">
          <w:rPr>
            <w:rStyle w:val="Lienhypertexte"/>
            <w:noProof/>
          </w:rPr>
          <w:t>Modification du dossier de consultation</w:t>
        </w:r>
        <w:r w:rsidR="001F4B75">
          <w:rPr>
            <w:noProof/>
            <w:webHidden/>
          </w:rPr>
          <w:tab/>
        </w:r>
        <w:r w:rsidR="001F4B75">
          <w:rPr>
            <w:noProof/>
            <w:webHidden/>
          </w:rPr>
          <w:fldChar w:fldCharType="begin"/>
        </w:r>
        <w:r w:rsidR="001F4B75">
          <w:rPr>
            <w:noProof/>
            <w:webHidden/>
          </w:rPr>
          <w:instrText xml:space="preserve"> PAGEREF _Toc200016879 \h </w:instrText>
        </w:r>
        <w:r w:rsidR="001F4B75">
          <w:rPr>
            <w:noProof/>
            <w:webHidden/>
          </w:rPr>
        </w:r>
        <w:r w:rsidR="001F4B75">
          <w:rPr>
            <w:noProof/>
            <w:webHidden/>
          </w:rPr>
          <w:fldChar w:fldCharType="separate"/>
        </w:r>
        <w:r w:rsidR="001F4B75">
          <w:rPr>
            <w:noProof/>
            <w:webHidden/>
          </w:rPr>
          <w:t>8</w:t>
        </w:r>
        <w:r w:rsidR="001F4B75">
          <w:rPr>
            <w:noProof/>
            <w:webHidden/>
          </w:rPr>
          <w:fldChar w:fldCharType="end"/>
        </w:r>
      </w:hyperlink>
    </w:p>
    <w:p w14:paraId="5F4365C5" w14:textId="0726AFFB" w:rsidR="001F4B75" w:rsidRDefault="00774F35">
      <w:pPr>
        <w:pStyle w:val="TM2"/>
        <w:rPr>
          <w:rFonts w:asciiTheme="minorHAnsi" w:eastAsiaTheme="minorEastAsia" w:hAnsiTheme="minorHAnsi" w:cstheme="minorBidi"/>
          <w:noProof/>
          <w:szCs w:val="22"/>
        </w:rPr>
      </w:pPr>
      <w:hyperlink w:anchor="_Toc200016880"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4.7</w:t>
        </w:r>
        <w:r w:rsidR="001F4B75">
          <w:rPr>
            <w:rFonts w:asciiTheme="minorHAnsi" w:eastAsiaTheme="minorEastAsia" w:hAnsiTheme="minorHAnsi" w:cstheme="minorBidi"/>
            <w:noProof/>
            <w:szCs w:val="22"/>
          </w:rPr>
          <w:tab/>
        </w:r>
        <w:r w:rsidR="001F4B75" w:rsidRPr="006910DB">
          <w:rPr>
            <w:rStyle w:val="Lienhypertexte"/>
            <w:noProof/>
          </w:rPr>
          <w:t>Prolongation du délai de réception des offres</w:t>
        </w:r>
        <w:r w:rsidR="001F4B75">
          <w:rPr>
            <w:noProof/>
            <w:webHidden/>
          </w:rPr>
          <w:tab/>
        </w:r>
        <w:r w:rsidR="001F4B75">
          <w:rPr>
            <w:noProof/>
            <w:webHidden/>
          </w:rPr>
          <w:fldChar w:fldCharType="begin"/>
        </w:r>
        <w:r w:rsidR="001F4B75">
          <w:rPr>
            <w:noProof/>
            <w:webHidden/>
          </w:rPr>
          <w:instrText xml:space="preserve"> PAGEREF _Toc200016880 \h </w:instrText>
        </w:r>
        <w:r w:rsidR="001F4B75">
          <w:rPr>
            <w:noProof/>
            <w:webHidden/>
          </w:rPr>
        </w:r>
        <w:r w:rsidR="001F4B75">
          <w:rPr>
            <w:noProof/>
            <w:webHidden/>
          </w:rPr>
          <w:fldChar w:fldCharType="separate"/>
        </w:r>
        <w:r w:rsidR="001F4B75">
          <w:rPr>
            <w:noProof/>
            <w:webHidden/>
          </w:rPr>
          <w:t>8</w:t>
        </w:r>
        <w:r w:rsidR="001F4B75">
          <w:rPr>
            <w:noProof/>
            <w:webHidden/>
          </w:rPr>
          <w:fldChar w:fldCharType="end"/>
        </w:r>
      </w:hyperlink>
    </w:p>
    <w:p w14:paraId="37A41F9B" w14:textId="64D623BC" w:rsidR="001F4B75" w:rsidRDefault="00774F35">
      <w:pPr>
        <w:pStyle w:val="TM1"/>
        <w:rPr>
          <w:rFonts w:asciiTheme="minorHAnsi" w:eastAsiaTheme="minorEastAsia" w:hAnsiTheme="minorHAnsi" w:cstheme="minorBidi"/>
          <w:noProof/>
          <w:szCs w:val="22"/>
        </w:rPr>
      </w:pPr>
      <w:hyperlink w:anchor="_Toc200016881" w:history="1">
        <w:r w:rsidR="001F4B75" w:rsidRPr="006910DB">
          <w:rPr>
            <w:rStyle w:val="Lienhypertexte"/>
            <w:rFonts w:ascii="Open Sans" w:hAnsi="Open Sans"/>
            <w:noProof/>
          </w:rPr>
          <w:t>ARTICLE 5.</w:t>
        </w:r>
        <w:r w:rsidR="001F4B75">
          <w:rPr>
            <w:rFonts w:asciiTheme="minorHAnsi" w:eastAsiaTheme="minorEastAsia" w:hAnsiTheme="minorHAnsi" w:cstheme="minorBidi"/>
            <w:noProof/>
            <w:szCs w:val="22"/>
          </w:rPr>
          <w:tab/>
        </w:r>
        <w:r w:rsidR="001F4B75" w:rsidRPr="006910DB">
          <w:rPr>
            <w:rStyle w:val="Lienhypertexte"/>
            <w:noProof/>
          </w:rPr>
          <w:t>CANDIDATURE</w:t>
        </w:r>
        <w:r w:rsidR="001F4B75">
          <w:rPr>
            <w:noProof/>
            <w:webHidden/>
          </w:rPr>
          <w:tab/>
        </w:r>
        <w:r w:rsidR="001F4B75">
          <w:rPr>
            <w:noProof/>
            <w:webHidden/>
          </w:rPr>
          <w:fldChar w:fldCharType="begin"/>
        </w:r>
        <w:r w:rsidR="001F4B75">
          <w:rPr>
            <w:noProof/>
            <w:webHidden/>
          </w:rPr>
          <w:instrText xml:space="preserve"> PAGEREF _Toc200016881 \h </w:instrText>
        </w:r>
        <w:r w:rsidR="001F4B75">
          <w:rPr>
            <w:noProof/>
            <w:webHidden/>
          </w:rPr>
        </w:r>
        <w:r w:rsidR="001F4B75">
          <w:rPr>
            <w:noProof/>
            <w:webHidden/>
          </w:rPr>
          <w:fldChar w:fldCharType="separate"/>
        </w:r>
        <w:r w:rsidR="001F4B75">
          <w:rPr>
            <w:noProof/>
            <w:webHidden/>
          </w:rPr>
          <w:t>8</w:t>
        </w:r>
        <w:r w:rsidR="001F4B75">
          <w:rPr>
            <w:noProof/>
            <w:webHidden/>
          </w:rPr>
          <w:fldChar w:fldCharType="end"/>
        </w:r>
      </w:hyperlink>
    </w:p>
    <w:p w14:paraId="2E5D3EB9" w14:textId="4E20BA50" w:rsidR="001F4B75" w:rsidRDefault="00774F35">
      <w:pPr>
        <w:pStyle w:val="TM2"/>
        <w:rPr>
          <w:rFonts w:asciiTheme="minorHAnsi" w:eastAsiaTheme="minorEastAsia" w:hAnsiTheme="minorHAnsi" w:cstheme="minorBidi"/>
          <w:noProof/>
          <w:szCs w:val="22"/>
        </w:rPr>
      </w:pPr>
      <w:hyperlink w:anchor="_Toc200016882"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5.1</w:t>
        </w:r>
        <w:r w:rsidR="001F4B75">
          <w:rPr>
            <w:rFonts w:asciiTheme="minorHAnsi" w:eastAsiaTheme="minorEastAsia" w:hAnsiTheme="minorHAnsi" w:cstheme="minorBidi"/>
            <w:noProof/>
            <w:szCs w:val="22"/>
          </w:rPr>
          <w:tab/>
        </w:r>
        <w:r w:rsidR="001F4B75" w:rsidRPr="006910DB">
          <w:rPr>
            <w:rStyle w:val="Lienhypertexte"/>
            <w:noProof/>
          </w:rPr>
          <w:t>Groupement de candidats</w:t>
        </w:r>
        <w:r w:rsidR="001F4B75">
          <w:rPr>
            <w:noProof/>
            <w:webHidden/>
          </w:rPr>
          <w:tab/>
        </w:r>
        <w:r w:rsidR="001F4B75">
          <w:rPr>
            <w:noProof/>
            <w:webHidden/>
          </w:rPr>
          <w:fldChar w:fldCharType="begin"/>
        </w:r>
        <w:r w:rsidR="001F4B75">
          <w:rPr>
            <w:noProof/>
            <w:webHidden/>
          </w:rPr>
          <w:instrText xml:space="preserve"> PAGEREF _Toc200016882 \h </w:instrText>
        </w:r>
        <w:r w:rsidR="001F4B75">
          <w:rPr>
            <w:noProof/>
            <w:webHidden/>
          </w:rPr>
        </w:r>
        <w:r w:rsidR="001F4B75">
          <w:rPr>
            <w:noProof/>
            <w:webHidden/>
          </w:rPr>
          <w:fldChar w:fldCharType="separate"/>
        </w:r>
        <w:r w:rsidR="001F4B75">
          <w:rPr>
            <w:noProof/>
            <w:webHidden/>
          </w:rPr>
          <w:t>8</w:t>
        </w:r>
        <w:r w:rsidR="001F4B75">
          <w:rPr>
            <w:noProof/>
            <w:webHidden/>
          </w:rPr>
          <w:fldChar w:fldCharType="end"/>
        </w:r>
      </w:hyperlink>
    </w:p>
    <w:p w14:paraId="4A3C08A3" w14:textId="04CC2E58" w:rsidR="001F4B75" w:rsidRDefault="00774F35">
      <w:pPr>
        <w:pStyle w:val="TM2"/>
        <w:rPr>
          <w:rFonts w:asciiTheme="minorHAnsi" w:eastAsiaTheme="minorEastAsia" w:hAnsiTheme="minorHAnsi" w:cstheme="minorBidi"/>
          <w:noProof/>
          <w:szCs w:val="22"/>
        </w:rPr>
      </w:pPr>
      <w:hyperlink w:anchor="_Toc200016883"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5.2</w:t>
        </w:r>
        <w:r w:rsidR="001F4B75">
          <w:rPr>
            <w:rFonts w:asciiTheme="minorHAnsi" w:eastAsiaTheme="minorEastAsia" w:hAnsiTheme="minorHAnsi" w:cstheme="minorBidi"/>
            <w:noProof/>
            <w:szCs w:val="22"/>
          </w:rPr>
          <w:tab/>
        </w:r>
        <w:r w:rsidR="001F4B75" w:rsidRPr="006910DB">
          <w:rPr>
            <w:rStyle w:val="Lienhypertexte"/>
            <w:noProof/>
          </w:rPr>
          <w:t>Sous-traitance</w:t>
        </w:r>
        <w:r w:rsidR="001F4B75">
          <w:rPr>
            <w:noProof/>
            <w:webHidden/>
          </w:rPr>
          <w:tab/>
        </w:r>
        <w:r w:rsidR="001F4B75">
          <w:rPr>
            <w:noProof/>
            <w:webHidden/>
          </w:rPr>
          <w:fldChar w:fldCharType="begin"/>
        </w:r>
        <w:r w:rsidR="001F4B75">
          <w:rPr>
            <w:noProof/>
            <w:webHidden/>
          </w:rPr>
          <w:instrText xml:space="preserve"> PAGEREF _Toc200016883 \h </w:instrText>
        </w:r>
        <w:r w:rsidR="001F4B75">
          <w:rPr>
            <w:noProof/>
            <w:webHidden/>
          </w:rPr>
        </w:r>
        <w:r w:rsidR="001F4B75">
          <w:rPr>
            <w:noProof/>
            <w:webHidden/>
          </w:rPr>
          <w:fldChar w:fldCharType="separate"/>
        </w:r>
        <w:r w:rsidR="001F4B75">
          <w:rPr>
            <w:noProof/>
            <w:webHidden/>
          </w:rPr>
          <w:t>9</w:t>
        </w:r>
        <w:r w:rsidR="001F4B75">
          <w:rPr>
            <w:noProof/>
            <w:webHidden/>
          </w:rPr>
          <w:fldChar w:fldCharType="end"/>
        </w:r>
      </w:hyperlink>
    </w:p>
    <w:p w14:paraId="7C242F5A" w14:textId="14D91649" w:rsidR="001F4B75" w:rsidRDefault="00774F35">
      <w:pPr>
        <w:pStyle w:val="TM1"/>
        <w:rPr>
          <w:rFonts w:asciiTheme="minorHAnsi" w:eastAsiaTheme="minorEastAsia" w:hAnsiTheme="minorHAnsi" w:cstheme="minorBidi"/>
          <w:noProof/>
          <w:szCs w:val="22"/>
        </w:rPr>
      </w:pPr>
      <w:hyperlink w:anchor="_Toc200016884" w:history="1">
        <w:r w:rsidR="001F4B75" w:rsidRPr="006910DB">
          <w:rPr>
            <w:rStyle w:val="Lienhypertexte"/>
            <w:rFonts w:ascii="Open Sans" w:hAnsi="Open Sans"/>
            <w:noProof/>
          </w:rPr>
          <w:t>ARTICLE 6.</w:t>
        </w:r>
        <w:r w:rsidR="001F4B75">
          <w:rPr>
            <w:rFonts w:asciiTheme="minorHAnsi" w:eastAsiaTheme="minorEastAsia" w:hAnsiTheme="minorHAnsi" w:cstheme="minorBidi"/>
            <w:noProof/>
            <w:szCs w:val="22"/>
          </w:rPr>
          <w:tab/>
        </w:r>
        <w:r w:rsidR="001F4B75" w:rsidRPr="006910DB">
          <w:rPr>
            <w:rStyle w:val="Lienhypertexte"/>
            <w:noProof/>
          </w:rPr>
          <w:t>OFFRE</w:t>
        </w:r>
        <w:r w:rsidR="001F4B75">
          <w:rPr>
            <w:noProof/>
            <w:webHidden/>
          </w:rPr>
          <w:tab/>
        </w:r>
        <w:r w:rsidR="001F4B75">
          <w:rPr>
            <w:noProof/>
            <w:webHidden/>
          </w:rPr>
          <w:fldChar w:fldCharType="begin"/>
        </w:r>
        <w:r w:rsidR="001F4B75">
          <w:rPr>
            <w:noProof/>
            <w:webHidden/>
          </w:rPr>
          <w:instrText xml:space="preserve"> PAGEREF _Toc200016884 \h </w:instrText>
        </w:r>
        <w:r w:rsidR="001F4B75">
          <w:rPr>
            <w:noProof/>
            <w:webHidden/>
          </w:rPr>
        </w:r>
        <w:r w:rsidR="001F4B75">
          <w:rPr>
            <w:noProof/>
            <w:webHidden/>
          </w:rPr>
          <w:fldChar w:fldCharType="separate"/>
        </w:r>
        <w:r w:rsidR="001F4B75">
          <w:rPr>
            <w:noProof/>
            <w:webHidden/>
          </w:rPr>
          <w:t>9</w:t>
        </w:r>
        <w:r w:rsidR="001F4B75">
          <w:rPr>
            <w:noProof/>
            <w:webHidden/>
          </w:rPr>
          <w:fldChar w:fldCharType="end"/>
        </w:r>
      </w:hyperlink>
    </w:p>
    <w:p w14:paraId="13397D3E" w14:textId="532C998D" w:rsidR="001F4B75" w:rsidRDefault="00774F35">
      <w:pPr>
        <w:pStyle w:val="TM2"/>
        <w:rPr>
          <w:rFonts w:asciiTheme="minorHAnsi" w:eastAsiaTheme="minorEastAsia" w:hAnsiTheme="minorHAnsi" w:cstheme="minorBidi"/>
          <w:noProof/>
          <w:szCs w:val="22"/>
        </w:rPr>
      </w:pPr>
      <w:hyperlink w:anchor="_Toc200016885"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6.1</w:t>
        </w:r>
        <w:r w:rsidR="001F4B75">
          <w:rPr>
            <w:rFonts w:asciiTheme="minorHAnsi" w:eastAsiaTheme="minorEastAsia" w:hAnsiTheme="minorHAnsi" w:cstheme="minorBidi"/>
            <w:noProof/>
            <w:szCs w:val="22"/>
          </w:rPr>
          <w:tab/>
        </w:r>
        <w:r w:rsidR="001F4B75" w:rsidRPr="006910DB">
          <w:rPr>
            <w:rStyle w:val="Lienhypertexte"/>
            <w:noProof/>
          </w:rPr>
          <w:t>Présentation de l’offre</w:t>
        </w:r>
        <w:r w:rsidR="001F4B75">
          <w:rPr>
            <w:noProof/>
            <w:webHidden/>
          </w:rPr>
          <w:tab/>
        </w:r>
        <w:r w:rsidR="001F4B75">
          <w:rPr>
            <w:noProof/>
            <w:webHidden/>
          </w:rPr>
          <w:fldChar w:fldCharType="begin"/>
        </w:r>
        <w:r w:rsidR="001F4B75">
          <w:rPr>
            <w:noProof/>
            <w:webHidden/>
          </w:rPr>
          <w:instrText xml:space="preserve"> PAGEREF _Toc200016885 \h </w:instrText>
        </w:r>
        <w:r w:rsidR="001F4B75">
          <w:rPr>
            <w:noProof/>
            <w:webHidden/>
          </w:rPr>
        </w:r>
        <w:r w:rsidR="001F4B75">
          <w:rPr>
            <w:noProof/>
            <w:webHidden/>
          </w:rPr>
          <w:fldChar w:fldCharType="separate"/>
        </w:r>
        <w:r w:rsidR="001F4B75">
          <w:rPr>
            <w:noProof/>
            <w:webHidden/>
          </w:rPr>
          <w:t>9</w:t>
        </w:r>
        <w:r w:rsidR="001F4B75">
          <w:rPr>
            <w:noProof/>
            <w:webHidden/>
          </w:rPr>
          <w:fldChar w:fldCharType="end"/>
        </w:r>
      </w:hyperlink>
    </w:p>
    <w:p w14:paraId="1F867C95" w14:textId="0E45C2A7" w:rsidR="001F4B75" w:rsidRDefault="00774F35">
      <w:pPr>
        <w:pStyle w:val="TM2"/>
        <w:rPr>
          <w:rFonts w:asciiTheme="minorHAnsi" w:eastAsiaTheme="minorEastAsia" w:hAnsiTheme="minorHAnsi" w:cstheme="minorBidi"/>
          <w:noProof/>
          <w:szCs w:val="22"/>
        </w:rPr>
      </w:pPr>
      <w:hyperlink w:anchor="_Toc200016886"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6.2</w:t>
        </w:r>
        <w:r w:rsidR="001F4B75">
          <w:rPr>
            <w:rFonts w:asciiTheme="minorHAnsi" w:eastAsiaTheme="minorEastAsia" w:hAnsiTheme="minorHAnsi" w:cstheme="minorBidi"/>
            <w:noProof/>
            <w:szCs w:val="22"/>
          </w:rPr>
          <w:tab/>
        </w:r>
        <w:r w:rsidR="001F4B75" w:rsidRPr="006910DB">
          <w:rPr>
            <w:rStyle w:val="Lienhypertexte"/>
            <w:noProof/>
          </w:rPr>
          <w:t>Documents complémentaires souhaités par l’AP-HP</w:t>
        </w:r>
        <w:r w:rsidR="001F4B75">
          <w:rPr>
            <w:noProof/>
            <w:webHidden/>
          </w:rPr>
          <w:tab/>
        </w:r>
        <w:r w:rsidR="001F4B75">
          <w:rPr>
            <w:noProof/>
            <w:webHidden/>
          </w:rPr>
          <w:fldChar w:fldCharType="begin"/>
        </w:r>
        <w:r w:rsidR="001F4B75">
          <w:rPr>
            <w:noProof/>
            <w:webHidden/>
          </w:rPr>
          <w:instrText xml:space="preserve"> PAGEREF _Toc200016886 \h </w:instrText>
        </w:r>
        <w:r w:rsidR="001F4B75">
          <w:rPr>
            <w:noProof/>
            <w:webHidden/>
          </w:rPr>
        </w:r>
        <w:r w:rsidR="001F4B75">
          <w:rPr>
            <w:noProof/>
            <w:webHidden/>
          </w:rPr>
          <w:fldChar w:fldCharType="separate"/>
        </w:r>
        <w:r w:rsidR="001F4B75">
          <w:rPr>
            <w:noProof/>
            <w:webHidden/>
          </w:rPr>
          <w:t>10</w:t>
        </w:r>
        <w:r w:rsidR="001F4B75">
          <w:rPr>
            <w:noProof/>
            <w:webHidden/>
          </w:rPr>
          <w:fldChar w:fldCharType="end"/>
        </w:r>
      </w:hyperlink>
    </w:p>
    <w:p w14:paraId="0566176E" w14:textId="4BBA4E3F" w:rsidR="001F4B75" w:rsidRDefault="00774F35">
      <w:pPr>
        <w:pStyle w:val="TM2"/>
        <w:rPr>
          <w:rFonts w:asciiTheme="minorHAnsi" w:eastAsiaTheme="minorEastAsia" w:hAnsiTheme="minorHAnsi" w:cstheme="minorBidi"/>
          <w:noProof/>
          <w:szCs w:val="22"/>
        </w:rPr>
      </w:pPr>
      <w:hyperlink w:anchor="_Toc200016887"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6.3</w:t>
        </w:r>
        <w:r w:rsidR="001F4B75">
          <w:rPr>
            <w:rFonts w:asciiTheme="minorHAnsi" w:eastAsiaTheme="minorEastAsia" w:hAnsiTheme="minorHAnsi" w:cstheme="minorBidi"/>
            <w:noProof/>
            <w:szCs w:val="22"/>
          </w:rPr>
          <w:tab/>
        </w:r>
        <w:r w:rsidR="001F4B75" w:rsidRPr="006910DB">
          <w:rPr>
            <w:rStyle w:val="Lienhypertexte"/>
            <w:noProof/>
          </w:rPr>
          <w:t>Constitution du dossier de candidature</w:t>
        </w:r>
        <w:r w:rsidR="001F4B75">
          <w:rPr>
            <w:noProof/>
            <w:webHidden/>
          </w:rPr>
          <w:tab/>
        </w:r>
        <w:r w:rsidR="001F4B75">
          <w:rPr>
            <w:noProof/>
            <w:webHidden/>
          </w:rPr>
          <w:fldChar w:fldCharType="begin"/>
        </w:r>
        <w:r w:rsidR="001F4B75">
          <w:rPr>
            <w:noProof/>
            <w:webHidden/>
          </w:rPr>
          <w:instrText xml:space="preserve"> PAGEREF _Toc200016887 \h </w:instrText>
        </w:r>
        <w:r w:rsidR="001F4B75">
          <w:rPr>
            <w:noProof/>
            <w:webHidden/>
          </w:rPr>
        </w:r>
        <w:r w:rsidR="001F4B75">
          <w:rPr>
            <w:noProof/>
            <w:webHidden/>
          </w:rPr>
          <w:fldChar w:fldCharType="separate"/>
        </w:r>
        <w:r w:rsidR="001F4B75">
          <w:rPr>
            <w:noProof/>
            <w:webHidden/>
          </w:rPr>
          <w:t>10</w:t>
        </w:r>
        <w:r w:rsidR="001F4B75">
          <w:rPr>
            <w:noProof/>
            <w:webHidden/>
          </w:rPr>
          <w:fldChar w:fldCharType="end"/>
        </w:r>
      </w:hyperlink>
    </w:p>
    <w:p w14:paraId="389D8C63" w14:textId="05872CF6" w:rsidR="001F4B75" w:rsidRDefault="00774F35">
      <w:pPr>
        <w:pStyle w:val="TM2"/>
        <w:rPr>
          <w:rFonts w:asciiTheme="minorHAnsi" w:eastAsiaTheme="minorEastAsia" w:hAnsiTheme="minorHAnsi" w:cstheme="minorBidi"/>
          <w:noProof/>
          <w:szCs w:val="22"/>
        </w:rPr>
      </w:pPr>
      <w:hyperlink w:anchor="_Toc200016888"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6.4</w:t>
        </w:r>
        <w:r w:rsidR="001F4B75">
          <w:rPr>
            <w:rFonts w:asciiTheme="minorHAnsi" w:eastAsiaTheme="minorEastAsia" w:hAnsiTheme="minorHAnsi" w:cstheme="minorBidi"/>
            <w:noProof/>
            <w:szCs w:val="22"/>
          </w:rPr>
          <w:tab/>
        </w:r>
        <w:r w:rsidR="001F4B75" w:rsidRPr="006910DB">
          <w:rPr>
            <w:rStyle w:val="Lienhypertexte"/>
            <w:noProof/>
          </w:rPr>
          <w:t>Mise à disposition des documents et renseignement par le biais d’un système électronique</w:t>
        </w:r>
        <w:r w:rsidR="001F4B75">
          <w:rPr>
            <w:noProof/>
            <w:webHidden/>
          </w:rPr>
          <w:tab/>
        </w:r>
        <w:r w:rsidR="001F4B75">
          <w:rPr>
            <w:noProof/>
            <w:webHidden/>
          </w:rPr>
          <w:fldChar w:fldCharType="begin"/>
        </w:r>
        <w:r w:rsidR="001F4B75">
          <w:rPr>
            <w:noProof/>
            <w:webHidden/>
          </w:rPr>
          <w:instrText xml:space="preserve"> PAGEREF _Toc200016888 \h </w:instrText>
        </w:r>
        <w:r w:rsidR="001F4B75">
          <w:rPr>
            <w:noProof/>
            <w:webHidden/>
          </w:rPr>
        </w:r>
        <w:r w:rsidR="001F4B75">
          <w:rPr>
            <w:noProof/>
            <w:webHidden/>
          </w:rPr>
          <w:fldChar w:fldCharType="separate"/>
        </w:r>
        <w:r w:rsidR="001F4B75">
          <w:rPr>
            <w:noProof/>
            <w:webHidden/>
          </w:rPr>
          <w:t>12</w:t>
        </w:r>
        <w:r w:rsidR="001F4B75">
          <w:rPr>
            <w:noProof/>
            <w:webHidden/>
          </w:rPr>
          <w:fldChar w:fldCharType="end"/>
        </w:r>
      </w:hyperlink>
    </w:p>
    <w:p w14:paraId="0F1F7900" w14:textId="4DD557AF" w:rsidR="001F4B75" w:rsidRDefault="00774F35">
      <w:pPr>
        <w:pStyle w:val="TM2"/>
        <w:rPr>
          <w:rFonts w:asciiTheme="minorHAnsi" w:eastAsiaTheme="minorEastAsia" w:hAnsiTheme="minorHAnsi" w:cstheme="minorBidi"/>
          <w:noProof/>
          <w:szCs w:val="22"/>
        </w:rPr>
      </w:pPr>
      <w:hyperlink w:anchor="_Toc200016889"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6.5</w:t>
        </w:r>
        <w:r w:rsidR="001F4B75">
          <w:rPr>
            <w:rFonts w:asciiTheme="minorHAnsi" w:eastAsiaTheme="minorEastAsia" w:hAnsiTheme="minorHAnsi" w:cstheme="minorBidi"/>
            <w:noProof/>
            <w:szCs w:val="22"/>
          </w:rPr>
          <w:tab/>
        </w:r>
        <w:r w:rsidR="001F4B75" w:rsidRPr="006910DB">
          <w:rPr>
            <w:rStyle w:val="Lienhypertexte"/>
            <w:noProof/>
          </w:rPr>
          <w:t>Présentation des candidatures et des offres dématérialisées</w:t>
        </w:r>
        <w:r w:rsidR="001F4B75">
          <w:rPr>
            <w:noProof/>
            <w:webHidden/>
          </w:rPr>
          <w:tab/>
        </w:r>
        <w:r w:rsidR="001F4B75">
          <w:rPr>
            <w:noProof/>
            <w:webHidden/>
          </w:rPr>
          <w:fldChar w:fldCharType="begin"/>
        </w:r>
        <w:r w:rsidR="001F4B75">
          <w:rPr>
            <w:noProof/>
            <w:webHidden/>
          </w:rPr>
          <w:instrText xml:space="preserve"> PAGEREF _Toc200016889 \h </w:instrText>
        </w:r>
        <w:r w:rsidR="001F4B75">
          <w:rPr>
            <w:noProof/>
            <w:webHidden/>
          </w:rPr>
        </w:r>
        <w:r w:rsidR="001F4B75">
          <w:rPr>
            <w:noProof/>
            <w:webHidden/>
          </w:rPr>
          <w:fldChar w:fldCharType="separate"/>
        </w:r>
        <w:r w:rsidR="001F4B75">
          <w:rPr>
            <w:noProof/>
            <w:webHidden/>
          </w:rPr>
          <w:t>12</w:t>
        </w:r>
        <w:r w:rsidR="001F4B75">
          <w:rPr>
            <w:noProof/>
            <w:webHidden/>
          </w:rPr>
          <w:fldChar w:fldCharType="end"/>
        </w:r>
      </w:hyperlink>
    </w:p>
    <w:p w14:paraId="4571AFF8" w14:textId="0F43BAC8" w:rsidR="001F4B75" w:rsidRDefault="00774F35">
      <w:pPr>
        <w:pStyle w:val="TM1"/>
        <w:rPr>
          <w:rFonts w:asciiTheme="minorHAnsi" w:eastAsiaTheme="minorEastAsia" w:hAnsiTheme="minorHAnsi" w:cstheme="minorBidi"/>
          <w:noProof/>
          <w:szCs w:val="22"/>
        </w:rPr>
      </w:pPr>
      <w:hyperlink w:anchor="_Toc200016890" w:history="1">
        <w:r w:rsidR="001F4B75" w:rsidRPr="006910DB">
          <w:rPr>
            <w:rStyle w:val="Lienhypertexte"/>
            <w:rFonts w:ascii="Open Sans" w:hAnsi="Open Sans"/>
            <w:noProof/>
          </w:rPr>
          <w:t>ARTICLE 7.</w:t>
        </w:r>
        <w:r w:rsidR="001F4B75">
          <w:rPr>
            <w:rFonts w:asciiTheme="minorHAnsi" w:eastAsiaTheme="minorEastAsia" w:hAnsiTheme="minorHAnsi" w:cstheme="minorBidi"/>
            <w:noProof/>
            <w:szCs w:val="22"/>
          </w:rPr>
          <w:tab/>
        </w:r>
        <w:r w:rsidR="001F4B75" w:rsidRPr="006910DB">
          <w:rPr>
            <w:rStyle w:val="Lienhypertexte"/>
            <w:noProof/>
          </w:rPr>
          <w:t>EXAMEN DES CANDIDATURES ET DES OFFRES</w:t>
        </w:r>
        <w:r w:rsidR="001F4B75">
          <w:rPr>
            <w:noProof/>
            <w:webHidden/>
          </w:rPr>
          <w:tab/>
        </w:r>
        <w:r w:rsidR="001F4B75">
          <w:rPr>
            <w:noProof/>
            <w:webHidden/>
          </w:rPr>
          <w:fldChar w:fldCharType="begin"/>
        </w:r>
        <w:r w:rsidR="001F4B75">
          <w:rPr>
            <w:noProof/>
            <w:webHidden/>
          </w:rPr>
          <w:instrText xml:space="preserve"> PAGEREF _Toc200016890 \h </w:instrText>
        </w:r>
        <w:r w:rsidR="001F4B75">
          <w:rPr>
            <w:noProof/>
            <w:webHidden/>
          </w:rPr>
        </w:r>
        <w:r w:rsidR="001F4B75">
          <w:rPr>
            <w:noProof/>
            <w:webHidden/>
          </w:rPr>
          <w:fldChar w:fldCharType="separate"/>
        </w:r>
        <w:r w:rsidR="001F4B75">
          <w:rPr>
            <w:noProof/>
            <w:webHidden/>
          </w:rPr>
          <w:t>14</w:t>
        </w:r>
        <w:r w:rsidR="001F4B75">
          <w:rPr>
            <w:noProof/>
            <w:webHidden/>
          </w:rPr>
          <w:fldChar w:fldCharType="end"/>
        </w:r>
      </w:hyperlink>
    </w:p>
    <w:p w14:paraId="3578950F" w14:textId="6E038D93" w:rsidR="001F4B75" w:rsidRDefault="00774F35">
      <w:pPr>
        <w:pStyle w:val="TM2"/>
        <w:rPr>
          <w:rFonts w:asciiTheme="minorHAnsi" w:eastAsiaTheme="minorEastAsia" w:hAnsiTheme="minorHAnsi" w:cstheme="minorBidi"/>
          <w:noProof/>
          <w:szCs w:val="22"/>
        </w:rPr>
      </w:pPr>
      <w:hyperlink w:anchor="_Toc200016891"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7.1</w:t>
        </w:r>
        <w:r w:rsidR="001F4B75">
          <w:rPr>
            <w:rFonts w:asciiTheme="minorHAnsi" w:eastAsiaTheme="minorEastAsia" w:hAnsiTheme="minorHAnsi" w:cstheme="minorBidi"/>
            <w:noProof/>
            <w:szCs w:val="22"/>
          </w:rPr>
          <w:tab/>
        </w:r>
        <w:r w:rsidR="001F4B75" w:rsidRPr="006910DB">
          <w:rPr>
            <w:rStyle w:val="Lienhypertexte"/>
            <w:noProof/>
          </w:rPr>
          <w:t>Examen des offres</w:t>
        </w:r>
        <w:r w:rsidR="001F4B75">
          <w:rPr>
            <w:noProof/>
            <w:webHidden/>
          </w:rPr>
          <w:tab/>
        </w:r>
        <w:r w:rsidR="001F4B75">
          <w:rPr>
            <w:noProof/>
            <w:webHidden/>
          </w:rPr>
          <w:fldChar w:fldCharType="begin"/>
        </w:r>
        <w:r w:rsidR="001F4B75">
          <w:rPr>
            <w:noProof/>
            <w:webHidden/>
          </w:rPr>
          <w:instrText xml:space="preserve"> PAGEREF _Toc200016891 \h </w:instrText>
        </w:r>
        <w:r w:rsidR="001F4B75">
          <w:rPr>
            <w:noProof/>
            <w:webHidden/>
          </w:rPr>
        </w:r>
        <w:r w:rsidR="001F4B75">
          <w:rPr>
            <w:noProof/>
            <w:webHidden/>
          </w:rPr>
          <w:fldChar w:fldCharType="separate"/>
        </w:r>
        <w:r w:rsidR="001F4B75">
          <w:rPr>
            <w:noProof/>
            <w:webHidden/>
          </w:rPr>
          <w:t>14</w:t>
        </w:r>
        <w:r w:rsidR="001F4B75">
          <w:rPr>
            <w:noProof/>
            <w:webHidden/>
          </w:rPr>
          <w:fldChar w:fldCharType="end"/>
        </w:r>
      </w:hyperlink>
    </w:p>
    <w:p w14:paraId="6DFB43BA" w14:textId="263855E1" w:rsidR="001F4B75" w:rsidRDefault="00774F35">
      <w:pPr>
        <w:pStyle w:val="TM2"/>
        <w:rPr>
          <w:rFonts w:asciiTheme="minorHAnsi" w:eastAsiaTheme="minorEastAsia" w:hAnsiTheme="minorHAnsi" w:cstheme="minorBidi"/>
          <w:noProof/>
          <w:szCs w:val="22"/>
        </w:rPr>
      </w:pPr>
      <w:hyperlink w:anchor="_Toc200016892"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7.2</w:t>
        </w:r>
        <w:r w:rsidR="001F4B75">
          <w:rPr>
            <w:rFonts w:asciiTheme="minorHAnsi" w:eastAsiaTheme="minorEastAsia" w:hAnsiTheme="minorHAnsi" w:cstheme="minorBidi"/>
            <w:noProof/>
            <w:szCs w:val="22"/>
          </w:rPr>
          <w:tab/>
        </w:r>
        <w:r w:rsidR="001F4B75" w:rsidRPr="006910DB">
          <w:rPr>
            <w:rStyle w:val="Lienhypertexte"/>
            <w:noProof/>
          </w:rPr>
          <w:t>Méthode de notation des offres</w:t>
        </w:r>
        <w:r w:rsidR="001F4B75">
          <w:rPr>
            <w:noProof/>
            <w:webHidden/>
          </w:rPr>
          <w:tab/>
        </w:r>
        <w:r w:rsidR="001F4B75">
          <w:rPr>
            <w:noProof/>
            <w:webHidden/>
          </w:rPr>
          <w:fldChar w:fldCharType="begin"/>
        </w:r>
        <w:r w:rsidR="001F4B75">
          <w:rPr>
            <w:noProof/>
            <w:webHidden/>
          </w:rPr>
          <w:instrText xml:space="preserve"> PAGEREF _Toc200016892 \h </w:instrText>
        </w:r>
        <w:r w:rsidR="001F4B75">
          <w:rPr>
            <w:noProof/>
            <w:webHidden/>
          </w:rPr>
        </w:r>
        <w:r w:rsidR="001F4B75">
          <w:rPr>
            <w:noProof/>
            <w:webHidden/>
          </w:rPr>
          <w:fldChar w:fldCharType="separate"/>
        </w:r>
        <w:r w:rsidR="001F4B75">
          <w:rPr>
            <w:noProof/>
            <w:webHidden/>
          </w:rPr>
          <w:t>15</w:t>
        </w:r>
        <w:r w:rsidR="001F4B75">
          <w:rPr>
            <w:noProof/>
            <w:webHidden/>
          </w:rPr>
          <w:fldChar w:fldCharType="end"/>
        </w:r>
      </w:hyperlink>
    </w:p>
    <w:p w14:paraId="5B622A42" w14:textId="6CBA6887" w:rsidR="001F4B75" w:rsidRDefault="00774F35">
      <w:pPr>
        <w:pStyle w:val="TM2"/>
        <w:rPr>
          <w:rFonts w:asciiTheme="minorHAnsi" w:eastAsiaTheme="minorEastAsia" w:hAnsiTheme="minorHAnsi" w:cstheme="minorBidi"/>
          <w:noProof/>
          <w:szCs w:val="22"/>
        </w:rPr>
      </w:pPr>
      <w:hyperlink w:anchor="_Toc200016893"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7.3</w:t>
        </w:r>
        <w:r w:rsidR="001F4B75">
          <w:rPr>
            <w:rFonts w:asciiTheme="minorHAnsi" w:eastAsiaTheme="minorEastAsia" w:hAnsiTheme="minorHAnsi" w:cstheme="minorBidi"/>
            <w:noProof/>
            <w:szCs w:val="22"/>
          </w:rPr>
          <w:tab/>
        </w:r>
        <w:r w:rsidR="001F4B75" w:rsidRPr="006910DB">
          <w:rPr>
            <w:rStyle w:val="Lienhypertexte"/>
            <w:noProof/>
          </w:rPr>
          <w:t>Demande de complément au titre de la candidature</w:t>
        </w:r>
        <w:r w:rsidR="001F4B75">
          <w:rPr>
            <w:noProof/>
            <w:webHidden/>
          </w:rPr>
          <w:tab/>
        </w:r>
        <w:r w:rsidR="001F4B75">
          <w:rPr>
            <w:noProof/>
            <w:webHidden/>
          </w:rPr>
          <w:fldChar w:fldCharType="begin"/>
        </w:r>
        <w:r w:rsidR="001F4B75">
          <w:rPr>
            <w:noProof/>
            <w:webHidden/>
          </w:rPr>
          <w:instrText xml:space="preserve"> PAGEREF _Toc200016893 \h </w:instrText>
        </w:r>
        <w:r w:rsidR="001F4B75">
          <w:rPr>
            <w:noProof/>
            <w:webHidden/>
          </w:rPr>
        </w:r>
        <w:r w:rsidR="001F4B75">
          <w:rPr>
            <w:noProof/>
            <w:webHidden/>
          </w:rPr>
          <w:fldChar w:fldCharType="separate"/>
        </w:r>
        <w:r w:rsidR="001F4B75">
          <w:rPr>
            <w:noProof/>
            <w:webHidden/>
          </w:rPr>
          <w:t>15</w:t>
        </w:r>
        <w:r w:rsidR="001F4B75">
          <w:rPr>
            <w:noProof/>
            <w:webHidden/>
          </w:rPr>
          <w:fldChar w:fldCharType="end"/>
        </w:r>
      </w:hyperlink>
    </w:p>
    <w:p w14:paraId="5FFC1133" w14:textId="2A15C20D" w:rsidR="001F4B75" w:rsidRDefault="00774F35">
      <w:pPr>
        <w:pStyle w:val="TM2"/>
        <w:rPr>
          <w:rFonts w:asciiTheme="minorHAnsi" w:eastAsiaTheme="minorEastAsia" w:hAnsiTheme="minorHAnsi" w:cstheme="minorBidi"/>
          <w:noProof/>
          <w:szCs w:val="22"/>
        </w:rPr>
      </w:pPr>
      <w:hyperlink w:anchor="_Toc200016894"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7.4</w:t>
        </w:r>
        <w:r w:rsidR="001F4B75">
          <w:rPr>
            <w:rFonts w:asciiTheme="minorHAnsi" w:eastAsiaTheme="minorEastAsia" w:hAnsiTheme="minorHAnsi" w:cstheme="minorBidi"/>
            <w:noProof/>
            <w:szCs w:val="22"/>
          </w:rPr>
          <w:tab/>
        </w:r>
        <w:r w:rsidR="001F4B75" w:rsidRPr="006910DB">
          <w:rPr>
            <w:rStyle w:val="Lienhypertexte"/>
            <w:noProof/>
          </w:rPr>
          <w:t>Demande de précisions sur la teneur de l’offre</w:t>
        </w:r>
        <w:r w:rsidR="001F4B75">
          <w:rPr>
            <w:noProof/>
            <w:webHidden/>
          </w:rPr>
          <w:tab/>
        </w:r>
        <w:r w:rsidR="001F4B75">
          <w:rPr>
            <w:noProof/>
            <w:webHidden/>
          </w:rPr>
          <w:fldChar w:fldCharType="begin"/>
        </w:r>
        <w:r w:rsidR="001F4B75">
          <w:rPr>
            <w:noProof/>
            <w:webHidden/>
          </w:rPr>
          <w:instrText xml:space="preserve"> PAGEREF _Toc200016894 \h </w:instrText>
        </w:r>
        <w:r w:rsidR="001F4B75">
          <w:rPr>
            <w:noProof/>
            <w:webHidden/>
          </w:rPr>
        </w:r>
        <w:r w:rsidR="001F4B75">
          <w:rPr>
            <w:noProof/>
            <w:webHidden/>
          </w:rPr>
          <w:fldChar w:fldCharType="separate"/>
        </w:r>
        <w:r w:rsidR="001F4B75">
          <w:rPr>
            <w:noProof/>
            <w:webHidden/>
          </w:rPr>
          <w:t>15</w:t>
        </w:r>
        <w:r w:rsidR="001F4B75">
          <w:rPr>
            <w:noProof/>
            <w:webHidden/>
          </w:rPr>
          <w:fldChar w:fldCharType="end"/>
        </w:r>
      </w:hyperlink>
    </w:p>
    <w:p w14:paraId="642CA898" w14:textId="06B70B9C" w:rsidR="001F4B75" w:rsidRDefault="00774F35">
      <w:pPr>
        <w:pStyle w:val="TM2"/>
        <w:rPr>
          <w:rFonts w:asciiTheme="minorHAnsi" w:eastAsiaTheme="minorEastAsia" w:hAnsiTheme="minorHAnsi" w:cstheme="minorBidi"/>
          <w:noProof/>
          <w:szCs w:val="22"/>
        </w:rPr>
      </w:pPr>
      <w:hyperlink w:anchor="_Toc200016895"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7.5</w:t>
        </w:r>
        <w:r w:rsidR="001F4B75">
          <w:rPr>
            <w:rFonts w:asciiTheme="minorHAnsi" w:eastAsiaTheme="minorEastAsia" w:hAnsiTheme="minorHAnsi" w:cstheme="minorBidi"/>
            <w:noProof/>
            <w:szCs w:val="22"/>
          </w:rPr>
          <w:tab/>
        </w:r>
        <w:r w:rsidR="001F4B75" w:rsidRPr="006910DB">
          <w:rPr>
            <w:rStyle w:val="Lienhypertexte"/>
            <w:noProof/>
          </w:rPr>
          <w:t>Demande de régularisation</w:t>
        </w:r>
        <w:r w:rsidR="001F4B75">
          <w:rPr>
            <w:noProof/>
            <w:webHidden/>
          </w:rPr>
          <w:tab/>
        </w:r>
        <w:r w:rsidR="001F4B75">
          <w:rPr>
            <w:noProof/>
            <w:webHidden/>
          </w:rPr>
          <w:fldChar w:fldCharType="begin"/>
        </w:r>
        <w:r w:rsidR="001F4B75">
          <w:rPr>
            <w:noProof/>
            <w:webHidden/>
          </w:rPr>
          <w:instrText xml:space="preserve"> PAGEREF _Toc200016895 \h </w:instrText>
        </w:r>
        <w:r w:rsidR="001F4B75">
          <w:rPr>
            <w:noProof/>
            <w:webHidden/>
          </w:rPr>
        </w:r>
        <w:r w:rsidR="001F4B75">
          <w:rPr>
            <w:noProof/>
            <w:webHidden/>
          </w:rPr>
          <w:fldChar w:fldCharType="separate"/>
        </w:r>
        <w:r w:rsidR="001F4B75">
          <w:rPr>
            <w:noProof/>
            <w:webHidden/>
          </w:rPr>
          <w:t>15</w:t>
        </w:r>
        <w:r w:rsidR="001F4B75">
          <w:rPr>
            <w:noProof/>
            <w:webHidden/>
          </w:rPr>
          <w:fldChar w:fldCharType="end"/>
        </w:r>
      </w:hyperlink>
    </w:p>
    <w:p w14:paraId="204CAB9C" w14:textId="35D51ED4" w:rsidR="001F4B75" w:rsidRDefault="00774F35">
      <w:pPr>
        <w:pStyle w:val="TM2"/>
        <w:rPr>
          <w:rFonts w:asciiTheme="minorHAnsi" w:eastAsiaTheme="minorEastAsia" w:hAnsiTheme="minorHAnsi" w:cstheme="minorBidi"/>
          <w:noProof/>
          <w:szCs w:val="22"/>
        </w:rPr>
      </w:pPr>
      <w:hyperlink w:anchor="_Toc200016896"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7.6</w:t>
        </w:r>
        <w:r w:rsidR="001F4B75">
          <w:rPr>
            <w:rFonts w:asciiTheme="minorHAnsi" w:eastAsiaTheme="minorEastAsia" w:hAnsiTheme="minorHAnsi" w:cstheme="minorBidi"/>
            <w:noProof/>
            <w:szCs w:val="22"/>
          </w:rPr>
          <w:tab/>
        </w:r>
        <w:r w:rsidR="001F4B75" w:rsidRPr="006910DB">
          <w:rPr>
            <w:rStyle w:val="Lienhypertexte"/>
            <w:noProof/>
          </w:rPr>
          <w:t>Procédure de détection des offres anormalement basses</w:t>
        </w:r>
        <w:r w:rsidR="001F4B75">
          <w:rPr>
            <w:noProof/>
            <w:webHidden/>
          </w:rPr>
          <w:tab/>
        </w:r>
        <w:r w:rsidR="001F4B75">
          <w:rPr>
            <w:noProof/>
            <w:webHidden/>
          </w:rPr>
          <w:fldChar w:fldCharType="begin"/>
        </w:r>
        <w:r w:rsidR="001F4B75">
          <w:rPr>
            <w:noProof/>
            <w:webHidden/>
          </w:rPr>
          <w:instrText xml:space="preserve"> PAGEREF _Toc200016896 \h </w:instrText>
        </w:r>
        <w:r w:rsidR="001F4B75">
          <w:rPr>
            <w:noProof/>
            <w:webHidden/>
          </w:rPr>
        </w:r>
        <w:r w:rsidR="001F4B75">
          <w:rPr>
            <w:noProof/>
            <w:webHidden/>
          </w:rPr>
          <w:fldChar w:fldCharType="separate"/>
        </w:r>
        <w:r w:rsidR="001F4B75">
          <w:rPr>
            <w:noProof/>
            <w:webHidden/>
          </w:rPr>
          <w:t>15</w:t>
        </w:r>
        <w:r w:rsidR="001F4B75">
          <w:rPr>
            <w:noProof/>
            <w:webHidden/>
          </w:rPr>
          <w:fldChar w:fldCharType="end"/>
        </w:r>
      </w:hyperlink>
    </w:p>
    <w:p w14:paraId="386031BA" w14:textId="6CB9518D" w:rsidR="001F4B75" w:rsidRDefault="00774F35">
      <w:pPr>
        <w:pStyle w:val="TM2"/>
        <w:rPr>
          <w:rFonts w:asciiTheme="minorHAnsi" w:eastAsiaTheme="minorEastAsia" w:hAnsiTheme="minorHAnsi" w:cstheme="minorBidi"/>
          <w:noProof/>
          <w:szCs w:val="22"/>
        </w:rPr>
      </w:pPr>
      <w:hyperlink w:anchor="_Toc200016897"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7.7</w:t>
        </w:r>
        <w:r w:rsidR="001F4B75">
          <w:rPr>
            <w:rFonts w:asciiTheme="minorHAnsi" w:eastAsiaTheme="minorEastAsia" w:hAnsiTheme="minorHAnsi" w:cstheme="minorBidi"/>
            <w:noProof/>
            <w:szCs w:val="22"/>
          </w:rPr>
          <w:tab/>
        </w:r>
        <w:r w:rsidR="001F4B75" w:rsidRPr="006910DB">
          <w:rPr>
            <w:rStyle w:val="Lienhypertexte"/>
            <w:noProof/>
          </w:rPr>
          <w:t>Durée de validité des offres</w:t>
        </w:r>
        <w:r w:rsidR="001F4B75">
          <w:rPr>
            <w:noProof/>
            <w:webHidden/>
          </w:rPr>
          <w:tab/>
        </w:r>
        <w:r w:rsidR="001F4B75">
          <w:rPr>
            <w:noProof/>
            <w:webHidden/>
          </w:rPr>
          <w:fldChar w:fldCharType="begin"/>
        </w:r>
        <w:r w:rsidR="001F4B75">
          <w:rPr>
            <w:noProof/>
            <w:webHidden/>
          </w:rPr>
          <w:instrText xml:space="preserve"> PAGEREF _Toc200016897 \h </w:instrText>
        </w:r>
        <w:r w:rsidR="001F4B75">
          <w:rPr>
            <w:noProof/>
            <w:webHidden/>
          </w:rPr>
        </w:r>
        <w:r w:rsidR="001F4B75">
          <w:rPr>
            <w:noProof/>
            <w:webHidden/>
          </w:rPr>
          <w:fldChar w:fldCharType="separate"/>
        </w:r>
        <w:r w:rsidR="001F4B75">
          <w:rPr>
            <w:noProof/>
            <w:webHidden/>
          </w:rPr>
          <w:t>15</w:t>
        </w:r>
        <w:r w:rsidR="001F4B75">
          <w:rPr>
            <w:noProof/>
            <w:webHidden/>
          </w:rPr>
          <w:fldChar w:fldCharType="end"/>
        </w:r>
      </w:hyperlink>
    </w:p>
    <w:p w14:paraId="5D606CEF" w14:textId="5B1645C3" w:rsidR="001F4B75" w:rsidRDefault="00774F35">
      <w:pPr>
        <w:pStyle w:val="TM1"/>
        <w:rPr>
          <w:rFonts w:asciiTheme="minorHAnsi" w:eastAsiaTheme="minorEastAsia" w:hAnsiTheme="minorHAnsi" w:cstheme="minorBidi"/>
          <w:noProof/>
          <w:szCs w:val="22"/>
        </w:rPr>
      </w:pPr>
      <w:hyperlink w:anchor="_Toc200016898" w:history="1">
        <w:r w:rsidR="001F4B75" w:rsidRPr="006910DB">
          <w:rPr>
            <w:rStyle w:val="Lienhypertexte"/>
            <w:rFonts w:ascii="Open Sans" w:hAnsi="Open Sans"/>
            <w:noProof/>
          </w:rPr>
          <w:t>ARTICLE 8.</w:t>
        </w:r>
        <w:r w:rsidR="001F4B75">
          <w:rPr>
            <w:rFonts w:asciiTheme="minorHAnsi" w:eastAsiaTheme="minorEastAsia" w:hAnsiTheme="minorHAnsi" w:cstheme="minorBidi"/>
            <w:noProof/>
            <w:szCs w:val="22"/>
          </w:rPr>
          <w:tab/>
        </w:r>
        <w:r w:rsidR="001F4B75" w:rsidRPr="006910DB">
          <w:rPr>
            <w:rStyle w:val="Lienhypertexte"/>
            <w:noProof/>
          </w:rPr>
          <w:t>ATTRIBUTION DU MARCHE</w:t>
        </w:r>
        <w:r w:rsidR="001F4B75">
          <w:rPr>
            <w:noProof/>
            <w:webHidden/>
          </w:rPr>
          <w:tab/>
        </w:r>
        <w:r w:rsidR="001F4B75">
          <w:rPr>
            <w:noProof/>
            <w:webHidden/>
          </w:rPr>
          <w:fldChar w:fldCharType="begin"/>
        </w:r>
        <w:r w:rsidR="001F4B75">
          <w:rPr>
            <w:noProof/>
            <w:webHidden/>
          </w:rPr>
          <w:instrText xml:space="preserve"> PAGEREF _Toc200016898 \h </w:instrText>
        </w:r>
        <w:r w:rsidR="001F4B75">
          <w:rPr>
            <w:noProof/>
            <w:webHidden/>
          </w:rPr>
        </w:r>
        <w:r w:rsidR="001F4B75">
          <w:rPr>
            <w:noProof/>
            <w:webHidden/>
          </w:rPr>
          <w:fldChar w:fldCharType="separate"/>
        </w:r>
        <w:r w:rsidR="001F4B75">
          <w:rPr>
            <w:noProof/>
            <w:webHidden/>
          </w:rPr>
          <w:t>16</w:t>
        </w:r>
        <w:r w:rsidR="001F4B75">
          <w:rPr>
            <w:noProof/>
            <w:webHidden/>
          </w:rPr>
          <w:fldChar w:fldCharType="end"/>
        </w:r>
      </w:hyperlink>
    </w:p>
    <w:p w14:paraId="573FE7C9" w14:textId="762A8584" w:rsidR="001F4B75" w:rsidRDefault="00774F35">
      <w:pPr>
        <w:pStyle w:val="TM2"/>
        <w:rPr>
          <w:rFonts w:asciiTheme="minorHAnsi" w:eastAsiaTheme="minorEastAsia" w:hAnsiTheme="minorHAnsi" w:cstheme="minorBidi"/>
          <w:noProof/>
          <w:szCs w:val="22"/>
        </w:rPr>
      </w:pPr>
      <w:hyperlink w:anchor="_Toc200016899"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8.1</w:t>
        </w:r>
        <w:r w:rsidR="001F4B75">
          <w:rPr>
            <w:rFonts w:asciiTheme="minorHAnsi" w:eastAsiaTheme="minorEastAsia" w:hAnsiTheme="minorHAnsi" w:cstheme="minorBidi"/>
            <w:noProof/>
            <w:szCs w:val="22"/>
          </w:rPr>
          <w:tab/>
        </w:r>
        <w:r w:rsidR="001F4B75" w:rsidRPr="006910DB">
          <w:rPr>
            <w:rStyle w:val="Lienhypertexte"/>
            <w:noProof/>
          </w:rPr>
          <w:t>Interdiction d’attribution</w:t>
        </w:r>
        <w:r w:rsidR="001F4B75">
          <w:rPr>
            <w:noProof/>
            <w:webHidden/>
          </w:rPr>
          <w:tab/>
        </w:r>
        <w:r w:rsidR="001F4B75">
          <w:rPr>
            <w:noProof/>
            <w:webHidden/>
          </w:rPr>
          <w:fldChar w:fldCharType="begin"/>
        </w:r>
        <w:r w:rsidR="001F4B75">
          <w:rPr>
            <w:noProof/>
            <w:webHidden/>
          </w:rPr>
          <w:instrText xml:space="preserve"> PAGEREF _Toc200016899 \h </w:instrText>
        </w:r>
        <w:r w:rsidR="001F4B75">
          <w:rPr>
            <w:noProof/>
            <w:webHidden/>
          </w:rPr>
        </w:r>
        <w:r w:rsidR="001F4B75">
          <w:rPr>
            <w:noProof/>
            <w:webHidden/>
          </w:rPr>
          <w:fldChar w:fldCharType="separate"/>
        </w:r>
        <w:r w:rsidR="001F4B75">
          <w:rPr>
            <w:noProof/>
            <w:webHidden/>
          </w:rPr>
          <w:t>16</w:t>
        </w:r>
        <w:r w:rsidR="001F4B75">
          <w:rPr>
            <w:noProof/>
            <w:webHidden/>
          </w:rPr>
          <w:fldChar w:fldCharType="end"/>
        </w:r>
      </w:hyperlink>
    </w:p>
    <w:p w14:paraId="49ABF77D" w14:textId="77E68EDF" w:rsidR="001F4B75" w:rsidRDefault="00774F35">
      <w:pPr>
        <w:pStyle w:val="TM2"/>
        <w:rPr>
          <w:rFonts w:asciiTheme="minorHAnsi" w:eastAsiaTheme="minorEastAsia" w:hAnsiTheme="minorHAnsi" w:cstheme="minorBidi"/>
          <w:noProof/>
          <w:szCs w:val="22"/>
        </w:rPr>
      </w:pPr>
      <w:hyperlink w:anchor="_Toc200016900" w:history="1">
        <w:r w:rsidR="001F4B75" w:rsidRPr="006910DB">
          <w:rPr>
            <w:rStyle w:val="Lienhypertexte"/>
            <w:rFonts w:ascii="Open Sans" w:hAnsi="Open Sans" w:cs="Open Sans"/>
            <w:noProof/>
            <w14:scene3d>
              <w14:camera w14:prst="orthographicFront"/>
              <w14:lightRig w14:rig="threePt" w14:dir="t">
                <w14:rot w14:lat="0" w14:lon="0" w14:rev="0"/>
              </w14:lightRig>
            </w14:scene3d>
          </w:rPr>
          <w:t>8.2</w:t>
        </w:r>
        <w:r w:rsidR="001F4B75">
          <w:rPr>
            <w:rFonts w:asciiTheme="minorHAnsi" w:eastAsiaTheme="minorEastAsia" w:hAnsiTheme="minorHAnsi" w:cstheme="minorBidi"/>
            <w:noProof/>
            <w:szCs w:val="22"/>
          </w:rPr>
          <w:tab/>
        </w:r>
        <w:r w:rsidR="001F4B75" w:rsidRPr="006910DB">
          <w:rPr>
            <w:rStyle w:val="Lienhypertexte"/>
            <w:noProof/>
          </w:rPr>
          <w:t>Mise au point</w:t>
        </w:r>
        <w:r w:rsidR="001F4B75">
          <w:rPr>
            <w:noProof/>
            <w:webHidden/>
          </w:rPr>
          <w:tab/>
        </w:r>
        <w:r w:rsidR="001F4B75">
          <w:rPr>
            <w:noProof/>
            <w:webHidden/>
          </w:rPr>
          <w:fldChar w:fldCharType="begin"/>
        </w:r>
        <w:r w:rsidR="001F4B75">
          <w:rPr>
            <w:noProof/>
            <w:webHidden/>
          </w:rPr>
          <w:instrText xml:space="preserve"> PAGEREF _Toc200016900 \h </w:instrText>
        </w:r>
        <w:r w:rsidR="001F4B75">
          <w:rPr>
            <w:noProof/>
            <w:webHidden/>
          </w:rPr>
        </w:r>
        <w:r w:rsidR="001F4B75">
          <w:rPr>
            <w:noProof/>
            <w:webHidden/>
          </w:rPr>
          <w:fldChar w:fldCharType="separate"/>
        </w:r>
        <w:r w:rsidR="001F4B75">
          <w:rPr>
            <w:noProof/>
            <w:webHidden/>
          </w:rPr>
          <w:t>16</w:t>
        </w:r>
        <w:r w:rsidR="001F4B75">
          <w:rPr>
            <w:noProof/>
            <w:webHidden/>
          </w:rPr>
          <w:fldChar w:fldCharType="end"/>
        </w:r>
      </w:hyperlink>
    </w:p>
    <w:p w14:paraId="65425EB5" w14:textId="1562E5B2" w:rsidR="001F4B75" w:rsidRDefault="00774F35">
      <w:pPr>
        <w:pStyle w:val="TM1"/>
        <w:rPr>
          <w:rFonts w:asciiTheme="minorHAnsi" w:eastAsiaTheme="minorEastAsia" w:hAnsiTheme="minorHAnsi" w:cstheme="minorBidi"/>
          <w:noProof/>
          <w:szCs w:val="22"/>
        </w:rPr>
      </w:pPr>
      <w:hyperlink w:anchor="_Toc200016901" w:history="1">
        <w:r w:rsidR="001F4B75" w:rsidRPr="006910DB">
          <w:rPr>
            <w:rStyle w:val="Lienhypertexte"/>
            <w:rFonts w:ascii="Open Sans" w:hAnsi="Open Sans"/>
            <w:noProof/>
          </w:rPr>
          <w:t>ARTICLE 9.</w:t>
        </w:r>
        <w:r w:rsidR="001F4B75">
          <w:rPr>
            <w:rFonts w:asciiTheme="minorHAnsi" w:eastAsiaTheme="minorEastAsia" w:hAnsiTheme="minorHAnsi" w:cstheme="minorBidi"/>
            <w:noProof/>
            <w:szCs w:val="22"/>
          </w:rPr>
          <w:tab/>
        </w:r>
        <w:r w:rsidR="001F4B75" w:rsidRPr="006910DB">
          <w:rPr>
            <w:rStyle w:val="Lienhypertexte"/>
            <w:noProof/>
          </w:rPr>
          <w:t>LANGUE</w:t>
        </w:r>
        <w:r w:rsidR="001F4B75">
          <w:rPr>
            <w:noProof/>
            <w:webHidden/>
          </w:rPr>
          <w:tab/>
        </w:r>
        <w:r w:rsidR="001F4B75">
          <w:rPr>
            <w:noProof/>
            <w:webHidden/>
          </w:rPr>
          <w:fldChar w:fldCharType="begin"/>
        </w:r>
        <w:r w:rsidR="001F4B75">
          <w:rPr>
            <w:noProof/>
            <w:webHidden/>
          </w:rPr>
          <w:instrText xml:space="preserve"> PAGEREF _Toc200016901 \h </w:instrText>
        </w:r>
        <w:r w:rsidR="001F4B75">
          <w:rPr>
            <w:noProof/>
            <w:webHidden/>
          </w:rPr>
        </w:r>
        <w:r w:rsidR="001F4B75">
          <w:rPr>
            <w:noProof/>
            <w:webHidden/>
          </w:rPr>
          <w:fldChar w:fldCharType="separate"/>
        </w:r>
        <w:r w:rsidR="001F4B75">
          <w:rPr>
            <w:noProof/>
            <w:webHidden/>
          </w:rPr>
          <w:t>16</w:t>
        </w:r>
        <w:r w:rsidR="001F4B75">
          <w:rPr>
            <w:noProof/>
            <w:webHidden/>
          </w:rPr>
          <w:fldChar w:fldCharType="end"/>
        </w:r>
      </w:hyperlink>
    </w:p>
    <w:p w14:paraId="3E383FF6" w14:textId="25E8469D" w:rsidR="001F4B75" w:rsidRDefault="00774F35">
      <w:pPr>
        <w:pStyle w:val="TM1"/>
        <w:rPr>
          <w:rFonts w:asciiTheme="minorHAnsi" w:eastAsiaTheme="minorEastAsia" w:hAnsiTheme="minorHAnsi" w:cstheme="minorBidi"/>
          <w:noProof/>
          <w:szCs w:val="22"/>
        </w:rPr>
      </w:pPr>
      <w:hyperlink w:anchor="_Toc200016902" w:history="1">
        <w:r w:rsidR="001F4B75" w:rsidRPr="006910DB">
          <w:rPr>
            <w:rStyle w:val="Lienhypertexte"/>
            <w:rFonts w:ascii="Open Sans" w:hAnsi="Open Sans"/>
            <w:noProof/>
          </w:rPr>
          <w:t>ARTICLE 10.</w:t>
        </w:r>
        <w:r w:rsidR="001F4B75">
          <w:rPr>
            <w:rFonts w:asciiTheme="minorHAnsi" w:eastAsiaTheme="minorEastAsia" w:hAnsiTheme="minorHAnsi" w:cstheme="minorBidi"/>
            <w:noProof/>
            <w:szCs w:val="22"/>
          </w:rPr>
          <w:tab/>
        </w:r>
        <w:r w:rsidR="001F4B75" w:rsidRPr="006910DB">
          <w:rPr>
            <w:rStyle w:val="Lienhypertexte"/>
            <w:noProof/>
          </w:rPr>
          <w:t>NOTIFICATION DES RESULTATS</w:t>
        </w:r>
        <w:r w:rsidR="001F4B75">
          <w:rPr>
            <w:noProof/>
            <w:webHidden/>
          </w:rPr>
          <w:tab/>
        </w:r>
        <w:r w:rsidR="001F4B75">
          <w:rPr>
            <w:noProof/>
            <w:webHidden/>
          </w:rPr>
          <w:fldChar w:fldCharType="begin"/>
        </w:r>
        <w:r w:rsidR="001F4B75">
          <w:rPr>
            <w:noProof/>
            <w:webHidden/>
          </w:rPr>
          <w:instrText xml:space="preserve"> PAGEREF _Toc200016902 \h </w:instrText>
        </w:r>
        <w:r w:rsidR="001F4B75">
          <w:rPr>
            <w:noProof/>
            <w:webHidden/>
          </w:rPr>
        </w:r>
        <w:r w:rsidR="001F4B75">
          <w:rPr>
            <w:noProof/>
            <w:webHidden/>
          </w:rPr>
          <w:fldChar w:fldCharType="separate"/>
        </w:r>
        <w:r w:rsidR="001F4B75">
          <w:rPr>
            <w:noProof/>
            <w:webHidden/>
          </w:rPr>
          <w:t>16</w:t>
        </w:r>
        <w:r w:rsidR="001F4B75">
          <w:rPr>
            <w:noProof/>
            <w:webHidden/>
          </w:rPr>
          <w:fldChar w:fldCharType="end"/>
        </w:r>
      </w:hyperlink>
    </w:p>
    <w:p w14:paraId="0EFAA406" w14:textId="4E6F55D6" w:rsidR="001F4B75" w:rsidRDefault="00774F35">
      <w:pPr>
        <w:pStyle w:val="TM1"/>
        <w:rPr>
          <w:rFonts w:asciiTheme="minorHAnsi" w:eastAsiaTheme="minorEastAsia" w:hAnsiTheme="minorHAnsi" w:cstheme="minorBidi"/>
          <w:noProof/>
          <w:szCs w:val="22"/>
        </w:rPr>
      </w:pPr>
      <w:hyperlink w:anchor="_Toc200016903" w:history="1">
        <w:r w:rsidR="001F4B75" w:rsidRPr="006910DB">
          <w:rPr>
            <w:rStyle w:val="Lienhypertexte"/>
            <w:rFonts w:ascii="Open Sans" w:hAnsi="Open Sans"/>
            <w:noProof/>
          </w:rPr>
          <w:t>ARTICLE 11.</w:t>
        </w:r>
        <w:r w:rsidR="001F4B75">
          <w:rPr>
            <w:rFonts w:asciiTheme="minorHAnsi" w:eastAsiaTheme="minorEastAsia" w:hAnsiTheme="minorHAnsi" w:cstheme="minorBidi"/>
            <w:noProof/>
            <w:szCs w:val="22"/>
          </w:rPr>
          <w:tab/>
        </w:r>
        <w:r w:rsidR="001F4B75" w:rsidRPr="006910DB">
          <w:rPr>
            <w:rStyle w:val="Lienhypertexte"/>
            <w:noProof/>
          </w:rPr>
          <w:t>AVANCES</w:t>
        </w:r>
        <w:r w:rsidR="001F4B75">
          <w:rPr>
            <w:noProof/>
            <w:webHidden/>
          </w:rPr>
          <w:tab/>
        </w:r>
        <w:r w:rsidR="001F4B75">
          <w:rPr>
            <w:noProof/>
            <w:webHidden/>
          </w:rPr>
          <w:fldChar w:fldCharType="begin"/>
        </w:r>
        <w:r w:rsidR="001F4B75">
          <w:rPr>
            <w:noProof/>
            <w:webHidden/>
          </w:rPr>
          <w:instrText xml:space="preserve"> PAGEREF _Toc200016903 \h </w:instrText>
        </w:r>
        <w:r w:rsidR="001F4B75">
          <w:rPr>
            <w:noProof/>
            <w:webHidden/>
          </w:rPr>
        </w:r>
        <w:r w:rsidR="001F4B75">
          <w:rPr>
            <w:noProof/>
            <w:webHidden/>
          </w:rPr>
          <w:fldChar w:fldCharType="separate"/>
        </w:r>
        <w:r w:rsidR="001F4B75">
          <w:rPr>
            <w:noProof/>
            <w:webHidden/>
          </w:rPr>
          <w:t>17</w:t>
        </w:r>
        <w:r w:rsidR="001F4B75">
          <w:rPr>
            <w:noProof/>
            <w:webHidden/>
          </w:rPr>
          <w:fldChar w:fldCharType="end"/>
        </w:r>
      </w:hyperlink>
    </w:p>
    <w:p w14:paraId="407343FC" w14:textId="61C9ED5C" w:rsidR="001F4B75" w:rsidRDefault="00774F35">
      <w:pPr>
        <w:pStyle w:val="TM1"/>
        <w:rPr>
          <w:rFonts w:asciiTheme="minorHAnsi" w:eastAsiaTheme="minorEastAsia" w:hAnsiTheme="minorHAnsi" w:cstheme="minorBidi"/>
          <w:noProof/>
          <w:szCs w:val="22"/>
        </w:rPr>
      </w:pPr>
      <w:hyperlink w:anchor="_Toc200016904" w:history="1">
        <w:r w:rsidR="001F4B75" w:rsidRPr="006910DB">
          <w:rPr>
            <w:rStyle w:val="Lienhypertexte"/>
            <w:rFonts w:ascii="Open Sans" w:hAnsi="Open Sans"/>
            <w:noProof/>
          </w:rPr>
          <w:t>ARTICLE 12.</w:t>
        </w:r>
        <w:r w:rsidR="001F4B75">
          <w:rPr>
            <w:rFonts w:asciiTheme="minorHAnsi" w:eastAsiaTheme="minorEastAsia" w:hAnsiTheme="minorHAnsi" w:cstheme="minorBidi"/>
            <w:noProof/>
            <w:szCs w:val="22"/>
          </w:rPr>
          <w:tab/>
        </w:r>
        <w:r w:rsidR="001F4B75" w:rsidRPr="006910DB">
          <w:rPr>
            <w:rStyle w:val="Lienhypertexte"/>
            <w:noProof/>
          </w:rPr>
          <w:t>DELAIS ET VOIES DE RECOURS</w:t>
        </w:r>
        <w:r w:rsidR="001F4B75">
          <w:rPr>
            <w:noProof/>
            <w:webHidden/>
          </w:rPr>
          <w:tab/>
        </w:r>
        <w:r w:rsidR="001F4B75">
          <w:rPr>
            <w:noProof/>
            <w:webHidden/>
          </w:rPr>
          <w:fldChar w:fldCharType="begin"/>
        </w:r>
        <w:r w:rsidR="001F4B75">
          <w:rPr>
            <w:noProof/>
            <w:webHidden/>
          </w:rPr>
          <w:instrText xml:space="preserve"> PAGEREF _Toc200016904 \h </w:instrText>
        </w:r>
        <w:r w:rsidR="001F4B75">
          <w:rPr>
            <w:noProof/>
            <w:webHidden/>
          </w:rPr>
        </w:r>
        <w:r w:rsidR="001F4B75">
          <w:rPr>
            <w:noProof/>
            <w:webHidden/>
          </w:rPr>
          <w:fldChar w:fldCharType="separate"/>
        </w:r>
        <w:r w:rsidR="001F4B75">
          <w:rPr>
            <w:noProof/>
            <w:webHidden/>
          </w:rPr>
          <w:t>17</w:t>
        </w:r>
        <w:r w:rsidR="001F4B75">
          <w:rPr>
            <w:noProof/>
            <w:webHidden/>
          </w:rPr>
          <w:fldChar w:fldCharType="end"/>
        </w:r>
      </w:hyperlink>
    </w:p>
    <w:p w14:paraId="7F52FA07" w14:textId="2103F12B" w:rsidR="00354693" w:rsidRPr="007E7D62" w:rsidRDefault="00F90C96" w:rsidP="00A4573E">
      <w:pPr>
        <w:keepNext/>
        <w:widowControl w:val="0"/>
        <w:autoSpaceDE w:val="0"/>
        <w:autoSpaceDN w:val="0"/>
        <w:adjustRightInd w:val="0"/>
        <w:rPr>
          <w:rFonts w:cstheme="minorHAnsi"/>
          <w:b/>
          <w:bCs/>
          <w:sz w:val="20"/>
          <w:szCs w:val="20"/>
        </w:rPr>
      </w:pPr>
      <w:r w:rsidRPr="005D3078">
        <w:rPr>
          <w:rFonts w:cs="Arial"/>
          <w:b/>
          <w:bCs/>
          <w:sz w:val="20"/>
          <w:szCs w:val="20"/>
        </w:rPr>
        <w:fldChar w:fldCharType="end"/>
      </w:r>
    </w:p>
    <w:p w14:paraId="35E442CC" w14:textId="77777777" w:rsidR="00E9245C" w:rsidRDefault="00E9245C">
      <w:pPr>
        <w:jc w:val="left"/>
        <w:rPr>
          <w:rFonts w:eastAsia="Arial Unicode MS" w:cs="Open Sans"/>
          <w:b/>
          <w:bCs/>
          <w:sz w:val="28"/>
          <w:szCs w:val="20"/>
        </w:rPr>
      </w:pPr>
      <w:bookmarkStart w:id="0" w:name="_Toc165643500"/>
      <w:r>
        <w:br w:type="page"/>
      </w:r>
    </w:p>
    <w:p w14:paraId="6E40D5DA" w14:textId="2589E35E" w:rsidR="00354693" w:rsidRPr="000E1347" w:rsidRDefault="009F58E8" w:rsidP="008E56BB">
      <w:pPr>
        <w:pStyle w:val="Titre1"/>
        <w:numPr>
          <w:ilvl w:val="0"/>
          <w:numId w:val="16"/>
        </w:numPr>
      </w:pPr>
      <w:bookmarkStart w:id="1" w:name="_Toc200016864"/>
      <w:r w:rsidRPr="001E67BB">
        <w:lastRenderedPageBreak/>
        <w:t>ACHETEUR</w:t>
      </w:r>
      <w:bookmarkEnd w:id="0"/>
      <w:bookmarkEnd w:id="1"/>
    </w:p>
    <w:p w14:paraId="16902B86" w14:textId="5D1F4BC5" w:rsidR="00354693" w:rsidRPr="009F58E8" w:rsidRDefault="00354693" w:rsidP="00354693">
      <w:pPr>
        <w:widowControl w:val="0"/>
        <w:autoSpaceDE w:val="0"/>
        <w:autoSpaceDN w:val="0"/>
        <w:adjustRightInd w:val="0"/>
        <w:rPr>
          <w:rFonts w:cs="Arial"/>
          <w:iCs/>
          <w:szCs w:val="22"/>
        </w:rPr>
      </w:pPr>
    </w:p>
    <w:p w14:paraId="206679DD" w14:textId="1D717FAA" w:rsidR="00E6550C" w:rsidRPr="00254DF4" w:rsidRDefault="00E6550C" w:rsidP="000E1347">
      <w:pPr>
        <w:rPr>
          <w:rFonts w:ascii="Open Sans" w:hAnsi="Open Sans" w:cs="Open Sans"/>
          <w:sz w:val="20"/>
          <w:szCs w:val="20"/>
        </w:rPr>
      </w:pPr>
      <w:r w:rsidRPr="00254DF4">
        <w:rPr>
          <w:rFonts w:ascii="Open Sans" w:hAnsi="Open Sans" w:cs="Open Sans"/>
          <w:sz w:val="20"/>
          <w:szCs w:val="20"/>
        </w:rPr>
        <w:t>L’Assistance Publique – Hôpitaux de Paris (AP-HP)</w:t>
      </w:r>
    </w:p>
    <w:p w14:paraId="1534B210" w14:textId="77777777" w:rsidR="00354693" w:rsidRPr="00254DF4" w:rsidRDefault="00354693" w:rsidP="000E1347">
      <w:pPr>
        <w:rPr>
          <w:rFonts w:ascii="Open Sans" w:hAnsi="Open Sans" w:cs="Open Sans"/>
          <w:sz w:val="20"/>
          <w:szCs w:val="20"/>
        </w:rPr>
      </w:pPr>
      <w:r w:rsidRPr="00254DF4">
        <w:rPr>
          <w:rFonts w:ascii="Open Sans" w:hAnsi="Open Sans" w:cs="Open Sans"/>
          <w:sz w:val="20"/>
          <w:szCs w:val="20"/>
        </w:rPr>
        <w:t>AGENCE GENERALE DES EQUIPEMENTS ET PRODUITS DE SANTE (AGEPS)</w:t>
      </w:r>
    </w:p>
    <w:p w14:paraId="219FC2D7" w14:textId="77777777" w:rsidR="00354693" w:rsidRPr="00254DF4" w:rsidRDefault="00354693" w:rsidP="000E1347">
      <w:pPr>
        <w:rPr>
          <w:rFonts w:ascii="Open Sans" w:hAnsi="Open Sans" w:cs="Open Sans"/>
          <w:sz w:val="20"/>
          <w:szCs w:val="20"/>
        </w:rPr>
      </w:pPr>
      <w:r w:rsidRPr="00254DF4">
        <w:rPr>
          <w:rFonts w:ascii="Open Sans" w:hAnsi="Open Sans" w:cs="Open Sans"/>
          <w:sz w:val="20"/>
          <w:szCs w:val="20"/>
        </w:rPr>
        <w:t>7, rue du Fer à Moulin</w:t>
      </w:r>
    </w:p>
    <w:p w14:paraId="09028056" w14:textId="77777777" w:rsidR="00354693" w:rsidRPr="00254DF4" w:rsidRDefault="00354693" w:rsidP="000E1347">
      <w:pPr>
        <w:rPr>
          <w:rFonts w:ascii="Open Sans" w:hAnsi="Open Sans" w:cs="Open Sans"/>
          <w:sz w:val="20"/>
          <w:szCs w:val="20"/>
        </w:rPr>
      </w:pPr>
      <w:r w:rsidRPr="00254DF4">
        <w:rPr>
          <w:rFonts w:ascii="Open Sans" w:hAnsi="Open Sans" w:cs="Open Sans"/>
          <w:sz w:val="20"/>
          <w:szCs w:val="20"/>
        </w:rPr>
        <w:t>75221 - PARIS CEDEX 05</w:t>
      </w:r>
    </w:p>
    <w:p w14:paraId="400208A2" w14:textId="77777777" w:rsidR="00354693" w:rsidRPr="00254DF4" w:rsidRDefault="00354693" w:rsidP="000E1347">
      <w:pPr>
        <w:rPr>
          <w:rFonts w:ascii="Open Sans" w:hAnsi="Open Sans" w:cs="Open Sans"/>
          <w:sz w:val="20"/>
          <w:szCs w:val="20"/>
        </w:rPr>
      </w:pPr>
      <w:r w:rsidRPr="00254DF4">
        <w:rPr>
          <w:rFonts w:ascii="Open Sans" w:hAnsi="Open Sans" w:cs="Open Sans"/>
          <w:sz w:val="20"/>
          <w:szCs w:val="20"/>
        </w:rPr>
        <w:t>SIRET : 267 500 452 01928</w:t>
      </w:r>
    </w:p>
    <w:p w14:paraId="2911FAD5" w14:textId="77777777" w:rsidR="00354693" w:rsidRPr="00254DF4" w:rsidRDefault="00354693" w:rsidP="000E1347">
      <w:pPr>
        <w:rPr>
          <w:rFonts w:ascii="Open Sans" w:hAnsi="Open Sans" w:cs="Open Sans"/>
          <w:sz w:val="20"/>
          <w:szCs w:val="20"/>
        </w:rPr>
      </w:pPr>
      <w:r w:rsidRPr="00254DF4">
        <w:rPr>
          <w:rFonts w:ascii="Open Sans" w:hAnsi="Open Sans" w:cs="Open Sans"/>
          <w:sz w:val="20"/>
          <w:szCs w:val="20"/>
        </w:rPr>
        <w:t>Tél. : 01 46 69 13 13</w:t>
      </w:r>
    </w:p>
    <w:p w14:paraId="31D077E6" w14:textId="77777777" w:rsidR="00354693" w:rsidRPr="00254DF4" w:rsidRDefault="00354693" w:rsidP="000E1347">
      <w:pPr>
        <w:rPr>
          <w:rFonts w:ascii="Open Sans" w:hAnsi="Open Sans" w:cs="Open Sans"/>
          <w:sz w:val="20"/>
          <w:szCs w:val="20"/>
        </w:rPr>
      </w:pPr>
    </w:p>
    <w:p w14:paraId="752B8A40" w14:textId="77777777" w:rsidR="003871C3" w:rsidRDefault="003871C3" w:rsidP="003871C3">
      <w:r w:rsidRPr="00254DF4">
        <w:rPr>
          <w:rFonts w:ascii="Open Sans" w:hAnsi="Open Sans" w:cs="Open Sans"/>
          <w:sz w:val="20"/>
          <w:szCs w:val="20"/>
        </w:rPr>
        <w:t>Elle est représentée par le Directeur de l’AGEPS bénéficiant d’un arrêté de délégation de signature du Directeur général de l’AP-HP</w:t>
      </w:r>
      <w:r>
        <w:t>.</w:t>
      </w:r>
    </w:p>
    <w:p w14:paraId="03D8DCCA" w14:textId="73B2F57A" w:rsidR="002A2101" w:rsidRPr="009F58E8" w:rsidRDefault="002A2101" w:rsidP="00D77117">
      <w:pPr>
        <w:rPr>
          <w:rFonts w:cs="Arial"/>
          <w:sz w:val="20"/>
          <w:szCs w:val="20"/>
        </w:rPr>
      </w:pPr>
    </w:p>
    <w:p w14:paraId="2B4E85A7" w14:textId="77777777" w:rsidR="00354693" w:rsidRPr="000E1347" w:rsidRDefault="00354693" w:rsidP="008E56BB">
      <w:pPr>
        <w:pStyle w:val="Titre1"/>
        <w:numPr>
          <w:ilvl w:val="0"/>
          <w:numId w:val="16"/>
        </w:numPr>
      </w:pPr>
      <w:bookmarkStart w:id="2" w:name="_Toc157007508"/>
      <w:bookmarkStart w:id="3" w:name="_Toc165643501"/>
      <w:bookmarkStart w:id="4" w:name="_Toc200016865"/>
      <w:r w:rsidRPr="001E431B">
        <w:t>OBJET</w:t>
      </w:r>
      <w:r w:rsidRPr="000E1347">
        <w:t xml:space="preserve"> DE LA CONSULTATION</w:t>
      </w:r>
      <w:bookmarkEnd w:id="2"/>
      <w:bookmarkEnd w:id="3"/>
      <w:bookmarkEnd w:id="4"/>
    </w:p>
    <w:p w14:paraId="048BB8F1" w14:textId="2176050E" w:rsidR="00354693" w:rsidRPr="009F58E8" w:rsidRDefault="00354693" w:rsidP="00D77117">
      <w:pPr>
        <w:rPr>
          <w:rFonts w:cs="Arial"/>
          <w:sz w:val="20"/>
          <w:szCs w:val="20"/>
        </w:rPr>
      </w:pPr>
    </w:p>
    <w:p w14:paraId="1F03C1B5" w14:textId="107D7637" w:rsidR="003871C3" w:rsidRPr="00254DF4" w:rsidRDefault="003871C3" w:rsidP="00BC15E8">
      <w:pPr>
        <w:rPr>
          <w:rFonts w:ascii="Open Sans" w:hAnsi="Open Sans" w:cs="Open Sans"/>
          <w:sz w:val="20"/>
          <w:szCs w:val="20"/>
        </w:rPr>
      </w:pPr>
      <w:r w:rsidRPr="00254DF4">
        <w:rPr>
          <w:rFonts w:ascii="Open Sans" w:hAnsi="Open Sans" w:cs="Open Sans"/>
          <w:sz w:val="20"/>
          <w:szCs w:val="20"/>
        </w:rPr>
        <w:t>La présente consultation porte sur «</w:t>
      </w:r>
      <w:r w:rsidR="00E9245C" w:rsidRPr="00254DF4">
        <w:rPr>
          <w:rFonts w:ascii="Open Sans" w:hAnsi="Open Sans" w:cs="Open Sans"/>
          <w:sz w:val="20"/>
          <w:szCs w:val="20"/>
        </w:rPr>
        <w:t xml:space="preserve"> </w:t>
      </w:r>
      <w:r w:rsidR="009C2730" w:rsidRPr="00254DF4">
        <w:rPr>
          <w:rFonts w:ascii="Open Sans" w:hAnsi="Open Sans" w:cs="Open Sans"/>
          <w:sz w:val="20"/>
          <w:szCs w:val="20"/>
        </w:rPr>
        <w:t xml:space="preserve">Services éditiques externalisés, fournitures et prestations associées </w:t>
      </w:r>
      <w:r w:rsidRPr="00254DF4">
        <w:rPr>
          <w:rFonts w:ascii="Open Sans" w:hAnsi="Open Sans" w:cs="Open Sans"/>
          <w:sz w:val="20"/>
          <w:szCs w:val="20"/>
        </w:rPr>
        <w:t xml:space="preserve">». </w:t>
      </w:r>
    </w:p>
    <w:p w14:paraId="7248C9C6" w14:textId="77C44010" w:rsidR="00597511" w:rsidRPr="00254DF4" w:rsidRDefault="00597511" w:rsidP="00BC15E8">
      <w:pPr>
        <w:rPr>
          <w:rFonts w:ascii="Open Sans" w:hAnsi="Open Sans" w:cs="Open Sans"/>
          <w:sz w:val="20"/>
          <w:szCs w:val="20"/>
        </w:rPr>
      </w:pPr>
    </w:p>
    <w:p w14:paraId="3EDA9A40" w14:textId="5F66EE2A" w:rsidR="00597511" w:rsidRPr="00254DF4" w:rsidRDefault="00597511" w:rsidP="00BC15E8">
      <w:pPr>
        <w:rPr>
          <w:rFonts w:ascii="Open Sans" w:hAnsi="Open Sans" w:cs="Open Sans"/>
          <w:sz w:val="20"/>
          <w:szCs w:val="20"/>
        </w:rPr>
      </w:pPr>
      <w:r w:rsidRPr="00254DF4">
        <w:rPr>
          <w:rFonts w:ascii="Open Sans" w:hAnsi="Open Sans" w:cs="Open Sans"/>
          <w:sz w:val="20"/>
          <w:szCs w:val="20"/>
        </w:rPr>
        <w:t>Le détail des prestations faisant l’objet du marché est précisé dans le cahier des clauses administratives particulières</w:t>
      </w:r>
      <w:r w:rsidR="00A77362" w:rsidRPr="00254DF4">
        <w:rPr>
          <w:rFonts w:ascii="Open Sans" w:hAnsi="Open Sans" w:cs="Open Sans"/>
          <w:sz w:val="20"/>
          <w:szCs w:val="20"/>
        </w:rPr>
        <w:t xml:space="preserve"> (CCAP)</w:t>
      </w:r>
      <w:r w:rsidRPr="00254DF4">
        <w:rPr>
          <w:rFonts w:ascii="Open Sans" w:hAnsi="Open Sans" w:cs="Open Sans"/>
          <w:sz w:val="20"/>
          <w:szCs w:val="20"/>
        </w:rPr>
        <w:t xml:space="preserve"> et le cahier des clauses techniques particulières</w:t>
      </w:r>
      <w:r w:rsidR="00A77362" w:rsidRPr="00254DF4">
        <w:rPr>
          <w:rFonts w:ascii="Open Sans" w:hAnsi="Open Sans" w:cs="Open Sans"/>
          <w:sz w:val="20"/>
          <w:szCs w:val="20"/>
        </w:rPr>
        <w:t xml:space="preserve"> (CCTP)</w:t>
      </w:r>
      <w:r w:rsidRPr="00254DF4">
        <w:rPr>
          <w:rFonts w:ascii="Open Sans" w:hAnsi="Open Sans" w:cs="Open Sans"/>
          <w:sz w:val="20"/>
          <w:szCs w:val="20"/>
        </w:rPr>
        <w:t>.</w:t>
      </w:r>
    </w:p>
    <w:p w14:paraId="08439663" w14:textId="77777777" w:rsidR="00F20D88" w:rsidRPr="009F58E8" w:rsidRDefault="00F20D88" w:rsidP="00D77117">
      <w:pPr>
        <w:rPr>
          <w:rFonts w:cs="Arial"/>
          <w:sz w:val="20"/>
          <w:szCs w:val="20"/>
        </w:rPr>
      </w:pPr>
    </w:p>
    <w:p w14:paraId="072ACBAB" w14:textId="77777777" w:rsidR="00354693" w:rsidRPr="000E1347" w:rsidRDefault="00354693" w:rsidP="008E56BB">
      <w:pPr>
        <w:pStyle w:val="Titre1"/>
        <w:numPr>
          <w:ilvl w:val="0"/>
          <w:numId w:val="16"/>
        </w:numPr>
      </w:pPr>
      <w:bookmarkStart w:id="5" w:name="_Toc104984865"/>
      <w:bookmarkStart w:id="6" w:name="_Toc157007509"/>
      <w:bookmarkStart w:id="7" w:name="_Toc165643502"/>
      <w:bookmarkStart w:id="8" w:name="_Toc200016866"/>
      <w:r w:rsidRPr="001E431B">
        <w:t>CONDITIONS</w:t>
      </w:r>
      <w:r w:rsidRPr="000E1347">
        <w:t xml:space="preserve"> DE LA CONSULTATION</w:t>
      </w:r>
      <w:bookmarkEnd w:id="5"/>
      <w:bookmarkEnd w:id="6"/>
      <w:bookmarkEnd w:id="7"/>
      <w:bookmarkEnd w:id="8"/>
    </w:p>
    <w:p w14:paraId="40D196C4" w14:textId="2E04A8B9" w:rsidR="00354693" w:rsidRPr="009F58E8" w:rsidRDefault="00354693" w:rsidP="00D77117">
      <w:pPr>
        <w:rPr>
          <w:rFonts w:cs="Arial"/>
          <w:sz w:val="20"/>
          <w:szCs w:val="20"/>
        </w:rPr>
      </w:pPr>
    </w:p>
    <w:p w14:paraId="69E79256" w14:textId="43921954" w:rsidR="00354693" w:rsidRPr="009F58E8" w:rsidRDefault="00354693" w:rsidP="00A94045">
      <w:pPr>
        <w:pStyle w:val="Titre2"/>
      </w:pPr>
      <w:bookmarkStart w:id="9" w:name="_Toc165643503"/>
      <w:bookmarkStart w:id="10" w:name="_Toc200016867"/>
      <w:r w:rsidRPr="001E67BB">
        <w:t>Procédure</w:t>
      </w:r>
      <w:r w:rsidRPr="009F58E8">
        <w:t xml:space="preserve"> de passation</w:t>
      </w:r>
      <w:bookmarkEnd w:id="9"/>
      <w:bookmarkEnd w:id="10"/>
    </w:p>
    <w:p w14:paraId="73E5D7B6" w14:textId="77777777" w:rsidR="00354693" w:rsidRPr="009F58E8" w:rsidRDefault="00354693" w:rsidP="00354693">
      <w:pPr>
        <w:widowControl w:val="0"/>
        <w:autoSpaceDE w:val="0"/>
        <w:autoSpaceDN w:val="0"/>
        <w:adjustRightInd w:val="0"/>
        <w:rPr>
          <w:rFonts w:cs="Arial"/>
          <w:sz w:val="20"/>
          <w:szCs w:val="20"/>
        </w:rPr>
      </w:pPr>
    </w:p>
    <w:p w14:paraId="53916597" w14:textId="77777777" w:rsidR="00354693" w:rsidRPr="00254DF4" w:rsidRDefault="00354693" w:rsidP="00597511">
      <w:pPr>
        <w:rPr>
          <w:rFonts w:ascii="Open Sans" w:hAnsi="Open Sans" w:cs="Open Sans"/>
          <w:sz w:val="20"/>
          <w:szCs w:val="20"/>
        </w:rPr>
      </w:pPr>
      <w:r w:rsidRPr="00254DF4">
        <w:rPr>
          <w:rFonts w:ascii="Open Sans" w:hAnsi="Open Sans" w:cs="Open Sans"/>
          <w:sz w:val="20"/>
          <w:szCs w:val="20"/>
        </w:rPr>
        <w:t xml:space="preserve">En application de l’article R. 2124-2 du Code de la commande publique en vigueur à la date de la publication de l’avis d’appel public à la concurrence, la présente consultation est mise en œuvre sous la forme d’un </w:t>
      </w:r>
      <w:r w:rsidRPr="00254DF4">
        <w:rPr>
          <w:rFonts w:ascii="Open Sans" w:hAnsi="Open Sans" w:cs="Open Sans"/>
          <w:b/>
          <w:sz w:val="20"/>
          <w:szCs w:val="20"/>
        </w:rPr>
        <w:t>appel d’offres ouvert</w:t>
      </w:r>
      <w:r w:rsidRPr="00254DF4">
        <w:rPr>
          <w:rFonts w:ascii="Open Sans" w:hAnsi="Open Sans" w:cs="Open Sans"/>
          <w:sz w:val="20"/>
          <w:szCs w:val="20"/>
        </w:rPr>
        <w:t xml:space="preserve"> permettant à tout opérateur économique intéressé de soumissionner.</w:t>
      </w:r>
    </w:p>
    <w:p w14:paraId="0BF33118" w14:textId="77777777" w:rsidR="00354693" w:rsidRPr="00254DF4" w:rsidRDefault="00354693" w:rsidP="00597511">
      <w:pPr>
        <w:rPr>
          <w:rFonts w:ascii="Open Sans" w:hAnsi="Open Sans" w:cs="Open Sans"/>
          <w:sz w:val="20"/>
          <w:szCs w:val="20"/>
        </w:rPr>
      </w:pPr>
    </w:p>
    <w:p w14:paraId="0BAF1407" w14:textId="77777777" w:rsidR="00354693" w:rsidRPr="00254DF4" w:rsidRDefault="00354693" w:rsidP="00597511">
      <w:pPr>
        <w:rPr>
          <w:rFonts w:ascii="Open Sans" w:hAnsi="Open Sans" w:cs="Open Sans"/>
          <w:sz w:val="20"/>
          <w:szCs w:val="20"/>
        </w:rPr>
      </w:pPr>
      <w:r w:rsidRPr="00254DF4">
        <w:rPr>
          <w:rFonts w:ascii="Open Sans" w:hAnsi="Open Sans" w:cs="Open Sans"/>
          <w:sz w:val="20"/>
          <w:szCs w:val="20"/>
        </w:rPr>
        <w:t>Le marché sera couvert par l’accord international sur les marchés publics (AMP).</w:t>
      </w:r>
    </w:p>
    <w:p w14:paraId="56A00DC2" w14:textId="77777777" w:rsidR="00354693" w:rsidRPr="00254DF4" w:rsidRDefault="00354693" w:rsidP="00597511">
      <w:pPr>
        <w:rPr>
          <w:rFonts w:ascii="Open Sans" w:hAnsi="Open Sans" w:cs="Open Sans"/>
          <w:sz w:val="20"/>
          <w:szCs w:val="20"/>
        </w:rPr>
      </w:pPr>
    </w:p>
    <w:p w14:paraId="553CB4AD" w14:textId="77777777" w:rsidR="00354693" w:rsidRPr="00254DF4" w:rsidRDefault="00354693" w:rsidP="00597511">
      <w:pPr>
        <w:rPr>
          <w:rFonts w:ascii="Open Sans" w:hAnsi="Open Sans" w:cs="Open Sans"/>
          <w:i/>
          <w:sz w:val="20"/>
          <w:szCs w:val="20"/>
        </w:rPr>
      </w:pPr>
      <w:r w:rsidRPr="00254DF4">
        <w:rPr>
          <w:rFonts w:ascii="Open Sans" w:hAnsi="Open Sans" w:cs="Open Sans"/>
          <w:sz w:val="20"/>
          <w:szCs w:val="20"/>
        </w:rPr>
        <w:t>Lors du téléchargement du dossier de consultation des entreprises (DCE), le candidat est invité à faire part de son nom, d'une adresse, ainsi que du nom d'un correspondant afin qu'il puisse bénéficier de toutes les informations complémentaires diffusées lors du déroulement de la consultation</w:t>
      </w:r>
      <w:r w:rsidRPr="00254DF4">
        <w:rPr>
          <w:rFonts w:ascii="Open Sans" w:hAnsi="Open Sans" w:cs="Open Sans"/>
          <w:i/>
          <w:sz w:val="20"/>
          <w:szCs w:val="20"/>
        </w:rPr>
        <w:t xml:space="preserve">. </w:t>
      </w:r>
    </w:p>
    <w:p w14:paraId="27A3A9BA" w14:textId="79B26E9C" w:rsidR="00354693" w:rsidRPr="009F58E8" w:rsidRDefault="00354693" w:rsidP="00D77117">
      <w:pPr>
        <w:rPr>
          <w:rFonts w:cs="Arial"/>
          <w:sz w:val="20"/>
          <w:szCs w:val="20"/>
        </w:rPr>
      </w:pPr>
    </w:p>
    <w:p w14:paraId="3D8B9BA4" w14:textId="4B181960" w:rsidR="00354693" w:rsidRPr="00ED71D4" w:rsidRDefault="00354693" w:rsidP="00A94045">
      <w:pPr>
        <w:pStyle w:val="Titre2"/>
      </w:pPr>
      <w:bookmarkStart w:id="11" w:name="_Toc165643504"/>
      <w:bookmarkStart w:id="12" w:name="_Toc200016868"/>
      <w:r w:rsidRPr="00ED71D4">
        <w:t>Allotissement</w:t>
      </w:r>
      <w:bookmarkEnd w:id="11"/>
      <w:bookmarkEnd w:id="12"/>
      <w:r w:rsidRPr="00ED71D4">
        <w:t xml:space="preserve"> </w:t>
      </w:r>
    </w:p>
    <w:p w14:paraId="2FDEBD78" w14:textId="77777777" w:rsidR="00354693" w:rsidRPr="009F58E8" w:rsidRDefault="00354693" w:rsidP="00354693">
      <w:pPr>
        <w:rPr>
          <w:rFonts w:cs="Arial"/>
        </w:rPr>
      </w:pPr>
    </w:p>
    <w:p w14:paraId="6FA7FD1E" w14:textId="7994403A" w:rsidR="00E9245C" w:rsidRPr="00254DF4" w:rsidRDefault="00ED71D4" w:rsidP="00E9245C">
      <w:pPr>
        <w:rPr>
          <w:rFonts w:ascii="Open Sans" w:hAnsi="Open Sans" w:cs="Open Sans"/>
          <w:sz w:val="20"/>
          <w:szCs w:val="20"/>
        </w:rPr>
      </w:pPr>
      <w:r w:rsidRPr="00254DF4">
        <w:rPr>
          <w:rFonts w:ascii="Open Sans" w:hAnsi="Open Sans" w:cs="Open Sans"/>
          <w:sz w:val="20"/>
          <w:szCs w:val="20"/>
        </w:rPr>
        <w:t>Le présent marché n’est pas alloti</w:t>
      </w:r>
      <w:r w:rsidR="00CC299C" w:rsidRPr="00254DF4">
        <w:rPr>
          <w:rFonts w:ascii="Open Sans" w:hAnsi="Open Sans" w:cs="Open Sans"/>
          <w:sz w:val="20"/>
          <w:szCs w:val="20"/>
        </w:rPr>
        <w:t xml:space="preserve">. Il prend la forme </w:t>
      </w:r>
      <w:r w:rsidR="00E9245C" w:rsidRPr="00254DF4">
        <w:rPr>
          <w:rFonts w:ascii="Open Sans" w:hAnsi="Open Sans" w:cs="Open Sans"/>
          <w:sz w:val="20"/>
          <w:szCs w:val="20"/>
        </w:rPr>
        <w:t>d’un accord</w:t>
      </w:r>
      <w:r w:rsidR="00945E82" w:rsidRPr="00254DF4">
        <w:rPr>
          <w:rFonts w:ascii="Open Sans" w:hAnsi="Open Sans" w:cs="Open Sans"/>
          <w:sz w:val="20"/>
          <w:szCs w:val="20"/>
        </w:rPr>
        <w:t>-</w:t>
      </w:r>
      <w:r w:rsidR="00E9245C" w:rsidRPr="00254DF4">
        <w:rPr>
          <w:rFonts w:ascii="Open Sans" w:hAnsi="Open Sans" w:cs="Open Sans"/>
          <w:sz w:val="20"/>
          <w:szCs w:val="20"/>
        </w:rPr>
        <w:t>cadre mono-attributaire à bons de commande en application de l’article R2162-2 alinéa 2 du code de la commande publique.</w:t>
      </w:r>
    </w:p>
    <w:p w14:paraId="56797511" w14:textId="694CBB15" w:rsidR="00E9245C" w:rsidRPr="00254DF4" w:rsidRDefault="00E9245C" w:rsidP="00E9245C">
      <w:pPr>
        <w:rPr>
          <w:rFonts w:ascii="Open Sans" w:hAnsi="Open Sans" w:cs="Open Sans"/>
          <w:sz w:val="20"/>
          <w:szCs w:val="20"/>
        </w:rPr>
      </w:pPr>
    </w:p>
    <w:p w14:paraId="0416E20B" w14:textId="77777777" w:rsidR="009B096B" w:rsidRPr="00254DF4" w:rsidRDefault="009B096B" w:rsidP="009B096B">
      <w:pPr>
        <w:rPr>
          <w:rFonts w:ascii="Open Sans" w:hAnsi="Open Sans" w:cs="Open Sans"/>
          <w:sz w:val="20"/>
          <w:szCs w:val="20"/>
        </w:rPr>
      </w:pPr>
      <w:r w:rsidRPr="00254DF4">
        <w:rPr>
          <w:rFonts w:ascii="Open Sans" w:hAnsi="Open Sans" w:cs="Open Sans"/>
          <w:sz w:val="20"/>
          <w:szCs w:val="20"/>
        </w:rPr>
        <w:t xml:space="preserve">Les prestations sont réparties en un lot unique, le marché n’est donc pas alloti conformément à l’article </w:t>
      </w:r>
    </w:p>
    <w:p w14:paraId="7CEA7E1C" w14:textId="77777777" w:rsidR="009B096B" w:rsidRPr="00254DF4" w:rsidRDefault="009B096B" w:rsidP="009B096B">
      <w:pPr>
        <w:rPr>
          <w:rFonts w:ascii="Open Sans" w:hAnsi="Open Sans" w:cs="Open Sans"/>
          <w:sz w:val="20"/>
          <w:szCs w:val="20"/>
        </w:rPr>
      </w:pPr>
      <w:r w:rsidRPr="00254DF4">
        <w:rPr>
          <w:rFonts w:ascii="Open Sans" w:hAnsi="Open Sans" w:cs="Open Sans"/>
          <w:sz w:val="20"/>
          <w:szCs w:val="20"/>
        </w:rPr>
        <w:t>L 2113-11 du Code de la Commande Publique.</w:t>
      </w:r>
    </w:p>
    <w:p w14:paraId="4AF4E844" w14:textId="77777777" w:rsidR="009B096B" w:rsidRPr="00254DF4" w:rsidRDefault="009B096B" w:rsidP="009B096B">
      <w:pPr>
        <w:rPr>
          <w:rFonts w:ascii="Open Sans" w:hAnsi="Open Sans" w:cs="Open Sans"/>
          <w:sz w:val="20"/>
          <w:szCs w:val="20"/>
        </w:rPr>
      </w:pPr>
    </w:p>
    <w:p w14:paraId="7C29A985" w14:textId="097F9F8A" w:rsidR="009B0634" w:rsidRPr="00254DF4" w:rsidRDefault="009B096B" w:rsidP="00E9245C">
      <w:pPr>
        <w:rPr>
          <w:rFonts w:ascii="Open Sans" w:hAnsi="Open Sans" w:cs="Open Sans"/>
          <w:sz w:val="20"/>
          <w:szCs w:val="20"/>
        </w:rPr>
      </w:pPr>
      <w:r w:rsidRPr="00254DF4">
        <w:rPr>
          <w:rFonts w:ascii="Open Sans" w:hAnsi="Open Sans" w:cs="Open Sans"/>
          <w:sz w:val="20"/>
          <w:szCs w:val="20"/>
        </w:rPr>
        <w:t xml:space="preserve">La dévolution en lots séparés est de nature </w:t>
      </w:r>
      <w:r w:rsidR="00945E82" w:rsidRPr="00254DF4">
        <w:rPr>
          <w:rFonts w:ascii="Open Sans" w:hAnsi="Open Sans" w:cs="Open Sans"/>
          <w:sz w:val="20"/>
          <w:szCs w:val="20"/>
        </w:rPr>
        <w:t xml:space="preserve">à rendre </w:t>
      </w:r>
      <w:r w:rsidRPr="00254DF4">
        <w:rPr>
          <w:rFonts w:ascii="Open Sans" w:hAnsi="Open Sans" w:cs="Open Sans"/>
          <w:sz w:val="20"/>
          <w:szCs w:val="20"/>
        </w:rPr>
        <w:t>plus coûteuse l’exécution des prestations.</w:t>
      </w:r>
    </w:p>
    <w:p w14:paraId="2C3F8596" w14:textId="77777777" w:rsidR="009B0634" w:rsidRPr="009F58E8" w:rsidRDefault="009B0634" w:rsidP="00E9245C">
      <w:pPr>
        <w:rPr>
          <w:rFonts w:cs="Arial"/>
          <w:sz w:val="20"/>
          <w:szCs w:val="20"/>
        </w:rPr>
      </w:pPr>
    </w:p>
    <w:p w14:paraId="0C8CFB53" w14:textId="77777777" w:rsidR="00E9245C" w:rsidRPr="009F58E8" w:rsidRDefault="00E9245C" w:rsidP="00A94045">
      <w:pPr>
        <w:pStyle w:val="Titre2"/>
        <w:numPr>
          <w:ilvl w:val="1"/>
          <w:numId w:val="46"/>
        </w:numPr>
      </w:pPr>
      <w:bookmarkStart w:id="13" w:name="_Toc200016869"/>
      <w:r w:rsidRPr="001E67BB">
        <w:t>Durée</w:t>
      </w:r>
      <w:r w:rsidRPr="009F58E8">
        <w:t xml:space="preserve"> du marché</w:t>
      </w:r>
      <w:bookmarkEnd w:id="13"/>
    </w:p>
    <w:p w14:paraId="17925315" w14:textId="77777777" w:rsidR="00E9245C" w:rsidRPr="009F58E8" w:rsidRDefault="00E9245C" w:rsidP="00E9245C">
      <w:pPr>
        <w:rPr>
          <w:rFonts w:cs="Arial"/>
          <w:sz w:val="20"/>
          <w:szCs w:val="20"/>
        </w:rPr>
      </w:pPr>
    </w:p>
    <w:p w14:paraId="5B0C802D" w14:textId="5055D19D" w:rsidR="00E9245C" w:rsidRPr="00254DF4" w:rsidRDefault="00E9245C" w:rsidP="00E9245C">
      <w:pPr>
        <w:rPr>
          <w:rFonts w:ascii="Open Sans" w:hAnsi="Open Sans" w:cs="Open Sans"/>
          <w:sz w:val="20"/>
          <w:szCs w:val="20"/>
        </w:rPr>
      </w:pPr>
      <w:r w:rsidRPr="00254DF4">
        <w:rPr>
          <w:rFonts w:ascii="Open Sans" w:hAnsi="Open Sans" w:cs="Open Sans"/>
          <w:sz w:val="20"/>
          <w:szCs w:val="20"/>
        </w:rPr>
        <w:t>Le marché est conclu pour une période de quatre (4) ans (48 mois) à compter de sa date de notification, résiliable sans indemnité à la seule initiative de l’Assistance Publique – Hôpitaux de Paris, 6 mois à compter de la date de fin du marché. </w:t>
      </w:r>
    </w:p>
    <w:p w14:paraId="143AF120" w14:textId="77777777" w:rsidR="00E9245C" w:rsidRDefault="00E9245C" w:rsidP="007E7D62"/>
    <w:p w14:paraId="09A6FA3C" w14:textId="4DD57275" w:rsidR="00900BC1" w:rsidRPr="007E7D62" w:rsidRDefault="00597511" w:rsidP="00A94045">
      <w:pPr>
        <w:pStyle w:val="Titre2"/>
      </w:pPr>
      <w:bookmarkStart w:id="14" w:name="_Toc165643505"/>
      <w:bookmarkStart w:id="15" w:name="_Toc200016870"/>
      <w:r>
        <w:t>Prix</w:t>
      </w:r>
      <w:bookmarkEnd w:id="14"/>
      <w:bookmarkEnd w:id="15"/>
    </w:p>
    <w:p w14:paraId="0ED7B375" w14:textId="5AA8F29E" w:rsidR="00354693" w:rsidRPr="009F58E8" w:rsidRDefault="00354693" w:rsidP="00D77117">
      <w:pPr>
        <w:rPr>
          <w:rFonts w:cs="Arial"/>
          <w:sz w:val="20"/>
          <w:szCs w:val="20"/>
        </w:rPr>
      </w:pPr>
    </w:p>
    <w:p w14:paraId="461A5951" w14:textId="2DF09A83" w:rsidR="00354693" w:rsidRPr="00254DF4" w:rsidRDefault="00C20663" w:rsidP="0071407A">
      <w:pPr>
        <w:rPr>
          <w:rFonts w:ascii="Open Sans" w:hAnsi="Open Sans" w:cs="Open Sans"/>
          <w:sz w:val="20"/>
          <w:szCs w:val="20"/>
        </w:rPr>
      </w:pPr>
      <w:r w:rsidRPr="00254DF4">
        <w:rPr>
          <w:rFonts w:ascii="Open Sans" w:hAnsi="Open Sans" w:cs="Open Sans"/>
          <w:sz w:val="20"/>
          <w:szCs w:val="20"/>
        </w:rPr>
        <w:t>Au sens de l’article R. 2112-6 du Code de la commande publique, le marché est conclu sous la forme de prix mixtes conformément au cadre de réponse financier (CDRF) remis par le Titulaire dans son offre.</w:t>
      </w:r>
    </w:p>
    <w:p w14:paraId="02646C62" w14:textId="619EA871" w:rsidR="00E9245C" w:rsidRPr="00254DF4" w:rsidRDefault="00E9245C" w:rsidP="0071407A">
      <w:pPr>
        <w:rPr>
          <w:rFonts w:ascii="Open Sans" w:hAnsi="Open Sans" w:cs="Open Sans"/>
          <w:sz w:val="20"/>
          <w:szCs w:val="20"/>
        </w:rPr>
      </w:pPr>
    </w:p>
    <w:p w14:paraId="7B9114EA" w14:textId="1B3F2E3B" w:rsidR="00A74976" w:rsidRPr="00254DF4" w:rsidRDefault="00E9245C" w:rsidP="0071407A">
      <w:pPr>
        <w:rPr>
          <w:rFonts w:ascii="Open Sans" w:hAnsi="Open Sans" w:cs="Open Sans"/>
          <w:sz w:val="20"/>
          <w:szCs w:val="20"/>
        </w:rPr>
      </w:pPr>
      <w:r w:rsidRPr="00254DF4">
        <w:rPr>
          <w:rFonts w:ascii="Open Sans" w:hAnsi="Open Sans" w:cs="Open Sans"/>
          <w:sz w:val="20"/>
          <w:szCs w:val="20"/>
        </w:rPr>
        <w:lastRenderedPageBreak/>
        <w:t>Au sens de l’article R. 2112-7 à R. 2112-8 du Code de la commande publique, le marché est conclu à prix définitif.</w:t>
      </w:r>
    </w:p>
    <w:p w14:paraId="61DD5A62" w14:textId="77777777" w:rsidR="00E9245C" w:rsidRPr="00254DF4" w:rsidRDefault="00E9245C" w:rsidP="0071407A">
      <w:pPr>
        <w:rPr>
          <w:rFonts w:ascii="Open Sans" w:hAnsi="Open Sans" w:cs="Open Sans"/>
          <w:sz w:val="20"/>
          <w:szCs w:val="20"/>
        </w:rPr>
      </w:pPr>
    </w:p>
    <w:p w14:paraId="1EC753F8" w14:textId="77777777" w:rsidR="00A74976" w:rsidRPr="00254DF4" w:rsidRDefault="00A74976" w:rsidP="0071407A">
      <w:pPr>
        <w:rPr>
          <w:rFonts w:ascii="Open Sans" w:hAnsi="Open Sans" w:cs="Open Sans"/>
          <w:sz w:val="20"/>
          <w:szCs w:val="20"/>
        </w:rPr>
      </w:pPr>
      <w:r w:rsidRPr="00254DF4">
        <w:rPr>
          <w:rFonts w:ascii="Open Sans" w:hAnsi="Open Sans" w:cs="Open Sans"/>
          <w:sz w:val="20"/>
          <w:szCs w:val="20"/>
        </w:rPr>
        <w:t>L’exécution du marché sera financée par le budget des hôpitaux, des pôles d’intérêt commun</w:t>
      </w:r>
      <w:r w:rsidRPr="00254DF4">
        <w:rPr>
          <w:rFonts w:ascii="Open Sans" w:hAnsi="Open Sans" w:cs="Open Sans"/>
          <w:color w:val="FF0000"/>
          <w:sz w:val="20"/>
          <w:szCs w:val="20"/>
        </w:rPr>
        <w:t xml:space="preserve"> </w:t>
      </w:r>
      <w:r w:rsidRPr="00254DF4">
        <w:rPr>
          <w:rFonts w:ascii="Open Sans" w:hAnsi="Open Sans" w:cs="Open Sans"/>
          <w:sz w:val="20"/>
          <w:szCs w:val="20"/>
        </w:rPr>
        <w:t xml:space="preserve">et directions du Siège concernés. Le ou les fournisseurs seront dispensés du versement de la retenue de garantie. </w:t>
      </w:r>
    </w:p>
    <w:p w14:paraId="75912B1F" w14:textId="77777777" w:rsidR="00A74976" w:rsidRPr="00254DF4" w:rsidRDefault="00A74976" w:rsidP="0071407A">
      <w:pPr>
        <w:rPr>
          <w:rFonts w:ascii="Open Sans" w:hAnsi="Open Sans" w:cs="Open Sans"/>
          <w:sz w:val="20"/>
          <w:szCs w:val="20"/>
        </w:rPr>
      </w:pPr>
    </w:p>
    <w:p w14:paraId="5D303FAB" w14:textId="14686BC0" w:rsidR="00A74976" w:rsidRPr="00254DF4" w:rsidRDefault="00A74976" w:rsidP="0071407A">
      <w:pPr>
        <w:rPr>
          <w:rFonts w:ascii="Open Sans" w:hAnsi="Open Sans" w:cs="Open Sans"/>
          <w:sz w:val="20"/>
          <w:szCs w:val="20"/>
        </w:rPr>
      </w:pPr>
      <w:r w:rsidRPr="00254DF4">
        <w:rPr>
          <w:rFonts w:ascii="Open Sans" w:hAnsi="Open Sans" w:cs="Open Sans"/>
          <w:sz w:val="20"/>
          <w:szCs w:val="20"/>
        </w:rPr>
        <w:t xml:space="preserve">Le </w:t>
      </w:r>
      <w:r w:rsidR="00F26F03" w:rsidRPr="00254DF4">
        <w:rPr>
          <w:rFonts w:ascii="Open Sans" w:hAnsi="Open Sans" w:cs="Open Sans"/>
          <w:sz w:val="20"/>
          <w:szCs w:val="20"/>
        </w:rPr>
        <w:t>T</w:t>
      </w:r>
      <w:r w:rsidRPr="00254DF4">
        <w:rPr>
          <w:rFonts w:ascii="Open Sans" w:hAnsi="Open Sans" w:cs="Open Sans"/>
          <w:sz w:val="20"/>
          <w:szCs w:val="20"/>
        </w:rPr>
        <w:t xml:space="preserve">itulaire s’engage sur un montant maximum représenté par </w:t>
      </w:r>
      <w:r w:rsidR="002E6115" w:rsidRPr="00254DF4">
        <w:rPr>
          <w:rFonts w:ascii="Open Sans" w:hAnsi="Open Sans" w:cs="Open Sans"/>
          <w:b/>
          <w:bCs/>
          <w:sz w:val="20"/>
          <w:szCs w:val="20"/>
        </w:rPr>
        <w:t>200</w:t>
      </w:r>
      <w:r w:rsidRPr="00254DF4">
        <w:rPr>
          <w:rFonts w:ascii="Open Sans" w:hAnsi="Open Sans" w:cs="Open Sans"/>
          <w:b/>
          <w:bCs/>
          <w:sz w:val="20"/>
          <w:szCs w:val="20"/>
        </w:rPr>
        <w:t>%</w:t>
      </w:r>
      <w:r w:rsidRPr="00254DF4">
        <w:rPr>
          <w:rFonts w:ascii="Open Sans" w:hAnsi="Open Sans" w:cs="Open Sans"/>
          <w:sz w:val="20"/>
          <w:szCs w:val="20"/>
        </w:rPr>
        <w:t xml:space="preserve"> du montant </w:t>
      </w:r>
      <w:r w:rsidR="00CB06A9" w:rsidRPr="00254DF4">
        <w:rPr>
          <w:rFonts w:ascii="Open Sans" w:hAnsi="Open Sans" w:cs="Open Sans"/>
          <w:sz w:val="20"/>
          <w:szCs w:val="20"/>
        </w:rPr>
        <w:t>du marché</w:t>
      </w:r>
      <w:r w:rsidRPr="00254DF4">
        <w:rPr>
          <w:rFonts w:ascii="Open Sans" w:hAnsi="Open Sans" w:cs="Open Sans"/>
          <w:sz w:val="20"/>
          <w:szCs w:val="20"/>
        </w:rPr>
        <w:t xml:space="preserve"> valorisé au niveau de son offre sur la durée totale du marché.</w:t>
      </w:r>
    </w:p>
    <w:p w14:paraId="1F076342" w14:textId="77777777" w:rsidR="00A74976" w:rsidRPr="00254DF4" w:rsidRDefault="00A74976" w:rsidP="0071407A">
      <w:pPr>
        <w:rPr>
          <w:rFonts w:ascii="Open Sans" w:hAnsi="Open Sans" w:cs="Open Sans"/>
          <w:sz w:val="20"/>
          <w:szCs w:val="20"/>
        </w:rPr>
      </w:pPr>
    </w:p>
    <w:p w14:paraId="7977902C" w14:textId="22BBFA4A" w:rsidR="00A74976" w:rsidRPr="00254DF4" w:rsidRDefault="00A74976" w:rsidP="0071407A">
      <w:pPr>
        <w:rPr>
          <w:rFonts w:ascii="Open Sans" w:hAnsi="Open Sans" w:cs="Open Sans"/>
          <w:sz w:val="20"/>
          <w:szCs w:val="20"/>
        </w:rPr>
      </w:pPr>
      <w:r w:rsidRPr="00254DF4">
        <w:rPr>
          <w:rFonts w:ascii="Open Sans" w:hAnsi="Open Sans" w:cs="Open Sans"/>
          <w:sz w:val="20"/>
          <w:szCs w:val="20"/>
        </w:rPr>
        <w:t>Conformément à l’article R. 2112-5, les conditions administratives et techniques auxquelles sont subordonnées l’ordonnancement et le paiement sont précisées dans le CCAP</w:t>
      </w:r>
      <w:r w:rsidR="0071407A" w:rsidRPr="00254DF4">
        <w:rPr>
          <w:rFonts w:ascii="Open Sans" w:hAnsi="Open Sans" w:cs="Open Sans"/>
          <w:sz w:val="20"/>
          <w:szCs w:val="20"/>
        </w:rPr>
        <w:t>.</w:t>
      </w:r>
      <w:r w:rsidR="006653F7" w:rsidRPr="00254DF4">
        <w:rPr>
          <w:rFonts w:ascii="Open Sans" w:hAnsi="Open Sans" w:cs="Open Sans"/>
          <w:sz w:val="20"/>
          <w:szCs w:val="20"/>
        </w:rPr>
        <w:t xml:space="preserve"> Les conditions dans lesquelles les prix peuvent être actualisés ou révisés sont précisées dans le CCAP. </w:t>
      </w:r>
    </w:p>
    <w:p w14:paraId="59A7B258" w14:textId="77777777" w:rsidR="00EC22D2" w:rsidRPr="009F58E8" w:rsidRDefault="00EC22D2" w:rsidP="0071407A"/>
    <w:p w14:paraId="1308F0B2" w14:textId="77777777" w:rsidR="002234B8" w:rsidRPr="002234B8" w:rsidRDefault="002234B8" w:rsidP="00D77117"/>
    <w:p w14:paraId="7A08C78E" w14:textId="7FE59D91" w:rsidR="00C20663" w:rsidRPr="009F58E8" w:rsidRDefault="00C20663" w:rsidP="00A94045">
      <w:pPr>
        <w:pStyle w:val="Titre2"/>
        <w:rPr>
          <w:smallCaps/>
        </w:rPr>
      </w:pPr>
      <w:bookmarkStart w:id="16" w:name="_Toc157007514"/>
      <w:bookmarkStart w:id="17" w:name="_Toc165643507"/>
      <w:bookmarkStart w:id="18" w:name="_Toc200016871"/>
      <w:r w:rsidRPr="009F58E8">
        <w:t xml:space="preserve">Lieu principal </w:t>
      </w:r>
      <w:r w:rsidRPr="001E67BB">
        <w:t>d'exécution</w:t>
      </w:r>
      <w:bookmarkEnd w:id="16"/>
      <w:bookmarkEnd w:id="17"/>
      <w:bookmarkEnd w:id="18"/>
    </w:p>
    <w:p w14:paraId="3DDC86E0" w14:textId="77777777" w:rsidR="00C20663" w:rsidRPr="009F58E8" w:rsidRDefault="00C20663" w:rsidP="00C20663">
      <w:pPr>
        <w:widowControl w:val="0"/>
        <w:autoSpaceDE w:val="0"/>
        <w:autoSpaceDN w:val="0"/>
        <w:adjustRightInd w:val="0"/>
        <w:rPr>
          <w:rFonts w:cs="Arial"/>
          <w:sz w:val="20"/>
          <w:szCs w:val="20"/>
        </w:rPr>
      </w:pPr>
    </w:p>
    <w:p w14:paraId="04A601E3" w14:textId="56E50DE3" w:rsidR="00340041" w:rsidRPr="00254DF4" w:rsidRDefault="00C20663" w:rsidP="00E90A42">
      <w:pPr>
        <w:rPr>
          <w:rFonts w:ascii="Open Sans" w:hAnsi="Open Sans" w:cs="Open Sans"/>
          <w:sz w:val="20"/>
          <w:szCs w:val="20"/>
        </w:rPr>
      </w:pPr>
      <w:r w:rsidRPr="00254DF4">
        <w:rPr>
          <w:rFonts w:ascii="Open Sans" w:hAnsi="Open Sans" w:cs="Open Sans"/>
          <w:sz w:val="20"/>
          <w:szCs w:val="20"/>
        </w:rPr>
        <w:t xml:space="preserve">Les prestations objet du </w:t>
      </w:r>
      <w:r w:rsidR="00340041" w:rsidRPr="00254DF4">
        <w:rPr>
          <w:rFonts w:ascii="Open Sans" w:hAnsi="Open Sans" w:cs="Open Sans"/>
          <w:sz w:val="20"/>
          <w:szCs w:val="20"/>
        </w:rPr>
        <w:t xml:space="preserve">marché sont exécutées par le Titulaire </w:t>
      </w:r>
      <w:r w:rsidR="00DD7C9F">
        <w:rPr>
          <w:rFonts w:ascii="Open Sans" w:hAnsi="Open Sans" w:cs="Open Sans"/>
          <w:sz w:val="20"/>
          <w:szCs w:val="20"/>
        </w:rPr>
        <w:t>ses locaux.</w:t>
      </w:r>
    </w:p>
    <w:p w14:paraId="231C095A" w14:textId="059F7A45" w:rsidR="00340041" w:rsidRPr="00254DF4" w:rsidRDefault="00340041" w:rsidP="00E90A42">
      <w:pPr>
        <w:rPr>
          <w:rFonts w:ascii="Open Sans" w:hAnsi="Open Sans" w:cs="Open Sans"/>
          <w:sz w:val="20"/>
          <w:szCs w:val="20"/>
        </w:rPr>
      </w:pPr>
    </w:p>
    <w:p w14:paraId="522261DC" w14:textId="603A228B" w:rsidR="00340041" w:rsidRPr="00254DF4" w:rsidRDefault="00340041" w:rsidP="00E90A42">
      <w:pPr>
        <w:rPr>
          <w:rFonts w:ascii="Open Sans" w:hAnsi="Open Sans" w:cs="Open Sans"/>
          <w:sz w:val="20"/>
          <w:szCs w:val="20"/>
        </w:rPr>
      </w:pPr>
      <w:r w:rsidRPr="00254DF4">
        <w:rPr>
          <w:rFonts w:ascii="Open Sans" w:hAnsi="Open Sans" w:cs="Open Sans"/>
          <w:sz w:val="20"/>
          <w:szCs w:val="20"/>
        </w:rPr>
        <w:t xml:space="preserve">Le détail des prestations, objet du marché est précisé dans l’acte d’engagement et/ou dans le cahier des clauses techniques particulières (CCTP). </w:t>
      </w:r>
    </w:p>
    <w:p w14:paraId="2C2F3911" w14:textId="77777777" w:rsidR="00C20663" w:rsidRPr="009F58E8" w:rsidRDefault="00C20663" w:rsidP="00D77117">
      <w:pPr>
        <w:rPr>
          <w:rFonts w:cs="Arial"/>
          <w:sz w:val="20"/>
          <w:szCs w:val="20"/>
        </w:rPr>
      </w:pPr>
    </w:p>
    <w:p w14:paraId="5AD137E9" w14:textId="77777777" w:rsidR="00C20663" w:rsidRPr="009F58E8" w:rsidRDefault="00C20663" w:rsidP="00A94045">
      <w:pPr>
        <w:pStyle w:val="Titre2"/>
      </w:pPr>
      <w:bookmarkStart w:id="19" w:name="_Toc157007515"/>
      <w:bookmarkStart w:id="20" w:name="_Toc165643508"/>
      <w:bookmarkStart w:id="21" w:name="_Toc200016872"/>
      <w:r w:rsidRPr="001E67BB">
        <w:t>Variantes</w:t>
      </w:r>
      <w:bookmarkEnd w:id="19"/>
      <w:bookmarkEnd w:id="20"/>
      <w:bookmarkEnd w:id="21"/>
    </w:p>
    <w:p w14:paraId="275AD66A" w14:textId="77777777" w:rsidR="00C20663" w:rsidRPr="009F58E8" w:rsidRDefault="00C20663" w:rsidP="00C20663">
      <w:pPr>
        <w:widowControl w:val="0"/>
        <w:autoSpaceDE w:val="0"/>
        <w:autoSpaceDN w:val="0"/>
        <w:adjustRightInd w:val="0"/>
        <w:rPr>
          <w:rFonts w:cs="Arial"/>
          <w:sz w:val="18"/>
          <w:szCs w:val="18"/>
        </w:rPr>
      </w:pPr>
    </w:p>
    <w:p w14:paraId="62E06225" w14:textId="6F16FD9D" w:rsidR="00C20663" w:rsidRPr="009F58E8" w:rsidRDefault="00C20663" w:rsidP="00EC22D2">
      <w:pPr>
        <w:pStyle w:val="Titre3"/>
        <w:numPr>
          <w:ilvl w:val="0"/>
          <w:numId w:val="0"/>
        </w:numPr>
        <w:ind w:left="1418"/>
      </w:pPr>
      <w:r w:rsidRPr="009F58E8">
        <w:t>3.6.1. Variantes obligatoires</w:t>
      </w:r>
    </w:p>
    <w:p w14:paraId="552203C6" w14:textId="77777777" w:rsidR="00C20663" w:rsidRPr="009F58E8" w:rsidRDefault="00C20663" w:rsidP="00C20663">
      <w:pPr>
        <w:rPr>
          <w:rFonts w:cs="Arial"/>
          <w:sz w:val="20"/>
          <w:szCs w:val="20"/>
        </w:rPr>
      </w:pPr>
    </w:p>
    <w:p w14:paraId="14F7B712" w14:textId="77777777" w:rsidR="00C20663" w:rsidRPr="00254DF4" w:rsidRDefault="00C20663" w:rsidP="00E90A42">
      <w:pPr>
        <w:rPr>
          <w:rFonts w:ascii="Open Sans" w:hAnsi="Open Sans" w:cs="Open Sans"/>
          <w:sz w:val="20"/>
          <w:szCs w:val="20"/>
        </w:rPr>
      </w:pPr>
      <w:r w:rsidRPr="00254DF4">
        <w:rPr>
          <w:rFonts w:ascii="Open Sans" w:hAnsi="Open Sans" w:cs="Open Sans"/>
          <w:sz w:val="20"/>
          <w:szCs w:val="20"/>
        </w:rPr>
        <w:t xml:space="preserve">L'acheteur n'exige pas la présentation de variantes obligatoires. </w:t>
      </w:r>
    </w:p>
    <w:p w14:paraId="7E36F5D7" w14:textId="77777777" w:rsidR="00C20663" w:rsidRPr="009F58E8" w:rsidRDefault="00C20663" w:rsidP="00C20663">
      <w:pPr>
        <w:widowControl w:val="0"/>
        <w:autoSpaceDE w:val="0"/>
        <w:autoSpaceDN w:val="0"/>
        <w:adjustRightInd w:val="0"/>
        <w:rPr>
          <w:rFonts w:cs="Arial"/>
          <w:sz w:val="20"/>
          <w:szCs w:val="20"/>
        </w:rPr>
      </w:pPr>
    </w:p>
    <w:p w14:paraId="1D82442D" w14:textId="29748AE1" w:rsidR="00C20663" w:rsidRPr="009F58E8" w:rsidRDefault="00C20663" w:rsidP="00EC22D2">
      <w:pPr>
        <w:pStyle w:val="Titre3"/>
        <w:numPr>
          <w:ilvl w:val="0"/>
          <w:numId w:val="0"/>
        </w:numPr>
        <w:ind w:left="1418"/>
      </w:pPr>
      <w:r w:rsidRPr="009F58E8">
        <w:t>3.6.2. Variantes à l'initiative des soumissionnaires</w:t>
      </w:r>
    </w:p>
    <w:p w14:paraId="297E2A9F" w14:textId="77777777" w:rsidR="00C20663" w:rsidRPr="009F58E8" w:rsidRDefault="00C20663" w:rsidP="00C20663">
      <w:pPr>
        <w:rPr>
          <w:rFonts w:cs="Arial"/>
          <w:sz w:val="20"/>
          <w:szCs w:val="20"/>
        </w:rPr>
      </w:pPr>
    </w:p>
    <w:p w14:paraId="6835D90C" w14:textId="2C063AB2" w:rsidR="00C20663" w:rsidRDefault="00C20663" w:rsidP="00E90A42">
      <w:r w:rsidRPr="009F58E8">
        <w:t>Les soumissionnaires ne sont pas autorisés à présenter de variantes à leur initiative</w:t>
      </w:r>
      <w:r w:rsidR="00636C97">
        <w:t>.</w:t>
      </w:r>
    </w:p>
    <w:p w14:paraId="623F58B7" w14:textId="77777777" w:rsidR="00E70663" w:rsidRPr="009F58E8" w:rsidRDefault="00E70663" w:rsidP="0071407A"/>
    <w:p w14:paraId="3C142DF5" w14:textId="3CDE5A14" w:rsidR="008C4125" w:rsidRPr="009F58E8" w:rsidRDefault="008C4125" w:rsidP="00D77117">
      <w:pPr>
        <w:rPr>
          <w:rFonts w:cs="Arial"/>
          <w:sz w:val="20"/>
          <w:szCs w:val="20"/>
        </w:rPr>
      </w:pPr>
    </w:p>
    <w:p w14:paraId="3D432022" w14:textId="359D22A7" w:rsidR="0006734D" w:rsidRDefault="001C2C95" w:rsidP="008E56BB">
      <w:pPr>
        <w:pStyle w:val="Titre1"/>
        <w:numPr>
          <w:ilvl w:val="0"/>
          <w:numId w:val="16"/>
        </w:numPr>
      </w:pPr>
      <w:bookmarkStart w:id="22" w:name="_Toc157007519"/>
      <w:bookmarkStart w:id="23" w:name="_Toc165643510"/>
      <w:bookmarkStart w:id="24" w:name="_Toc200016873"/>
      <w:r w:rsidRPr="001E67BB">
        <w:t>INFORMATION</w:t>
      </w:r>
      <w:r w:rsidRPr="000E1347">
        <w:t xml:space="preserve"> DES </w:t>
      </w:r>
      <w:r w:rsidRPr="0006734D">
        <w:t>CANDIDATS</w:t>
      </w:r>
      <w:bookmarkStart w:id="25" w:name="_Toc157007520"/>
      <w:bookmarkEnd w:id="22"/>
      <w:bookmarkEnd w:id="23"/>
      <w:bookmarkEnd w:id="24"/>
    </w:p>
    <w:p w14:paraId="68471EDB" w14:textId="77777777" w:rsidR="0006734D" w:rsidRPr="0006734D" w:rsidRDefault="0006734D" w:rsidP="0006734D"/>
    <w:p w14:paraId="47125E8A" w14:textId="69A048E5" w:rsidR="001C2C95" w:rsidRPr="0006734D" w:rsidRDefault="001C2C95" w:rsidP="00A94045">
      <w:pPr>
        <w:pStyle w:val="Titre2"/>
      </w:pPr>
      <w:bookmarkStart w:id="26" w:name="_Toc165643511"/>
      <w:bookmarkStart w:id="27" w:name="_Toc200016874"/>
      <w:r w:rsidRPr="0006734D">
        <w:t>Contenu des documents de la consultation</w:t>
      </w:r>
      <w:bookmarkEnd w:id="25"/>
      <w:bookmarkEnd w:id="26"/>
      <w:bookmarkEnd w:id="27"/>
    </w:p>
    <w:p w14:paraId="26C1A548" w14:textId="77777777" w:rsidR="001C2C95" w:rsidRPr="00804D00" w:rsidRDefault="001C2C95" w:rsidP="001C2C95">
      <w:pPr>
        <w:rPr>
          <w:rFonts w:ascii="Open Sans" w:hAnsi="Open Sans" w:cs="Open Sans"/>
          <w:sz w:val="20"/>
          <w:szCs w:val="20"/>
        </w:rPr>
      </w:pPr>
    </w:p>
    <w:p w14:paraId="6DEE8A21" w14:textId="50EF8859" w:rsidR="001C2C95" w:rsidRPr="00804D00" w:rsidRDefault="001C2C95" w:rsidP="008E56BB">
      <w:pPr>
        <w:rPr>
          <w:rFonts w:ascii="Open Sans" w:hAnsi="Open Sans" w:cs="Open Sans"/>
          <w:sz w:val="20"/>
          <w:szCs w:val="20"/>
        </w:rPr>
      </w:pPr>
      <w:r w:rsidRPr="00804D00">
        <w:rPr>
          <w:rFonts w:ascii="Open Sans" w:hAnsi="Open Sans" w:cs="Open Sans"/>
          <w:sz w:val="20"/>
          <w:szCs w:val="20"/>
        </w:rPr>
        <w:t>Les documents de la consultation mis à disposition sont les suivants :</w:t>
      </w:r>
    </w:p>
    <w:p w14:paraId="104E9CE5" w14:textId="77777777" w:rsidR="008E56BB" w:rsidRPr="00804D00" w:rsidRDefault="008E56BB" w:rsidP="008E56BB">
      <w:pPr>
        <w:rPr>
          <w:rFonts w:ascii="Open Sans" w:hAnsi="Open Sans" w:cs="Open Sans"/>
          <w:sz w:val="20"/>
          <w:szCs w:val="20"/>
        </w:rPr>
      </w:pPr>
    </w:p>
    <w:p w14:paraId="36E9AF2A" w14:textId="48C8C8F9" w:rsidR="009F5923" w:rsidRPr="00804D00" w:rsidRDefault="00CC3F8B" w:rsidP="00CC3F8B">
      <w:pPr>
        <w:pStyle w:val="Paragraphedeliste"/>
        <w:numPr>
          <w:ilvl w:val="0"/>
          <w:numId w:val="18"/>
        </w:numPr>
        <w:rPr>
          <w:rFonts w:ascii="Open Sans" w:hAnsi="Open Sans"/>
          <w:sz w:val="20"/>
          <w:szCs w:val="20"/>
        </w:rPr>
      </w:pPr>
      <w:r w:rsidRPr="00804D00">
        <w:rPr>
          <w:rFonts w:ascii="Open Sans" w:hAnsi="Open Sans"/>
          <w:sz w:val="20"/>
          <w:szCs w:val="20"/>
        </w:rPr>
        <w:t>L’acte d’engagement (AE)</w:t>
      </w:r>
      <w:r w:rsidR="006653F7" w:rsidRPr="00804D00">
        <w:rPr>
          <w:rFonts w:ascii="Open Sans" w:hAnsi="Open Sans"/>
          <w:sz w:val="20"/>
          <w:szCs w:val="20"/>
        </w:rPr>
        <w:t xml:space="preserve"> </w:t>
      </w:r>
      <w:r w:rsidR="001C2C95" w:rsidRPr="00804D00">
        <w:rPr>
          <w:rFonts w:ascii="Open Sans" w:hAnsi="Open Sans"/>
          <w:sz w:val="20"/>
          <w:szCs w:val="20"/>
        </w:rPr>
        <w:t>renseigné</w:t>
      </w:r>
      <w:r w:rsidR="006653F7" w:rsidRPr="00804D00">
        <w:rPr>
          <w:rFonts w:ascii="Open Sans" w:hAnsi="Open Sans"/>
          <w:sz w:val="20"/>
          <w:szCs w:val="20"/>
        </w:rPr>
        <w:t xml:space="preserve"> et signé</w:t>
      </w:r>
      <w:r w:rsidR="001C2C95" w:rsidRPr="00804D00">
        <w:rPr>
          <w:rFonts w:ascii="Open Sans" w:hAnsi="Open Sans"/>
          <w:sz w:val="20"/>
          <w:szCs w:val="20"/>
        </w:rPr>
        <w:t xml:space="preserve"> par le candidat</w:t>
      </w:r>
      <w:r w:rsidR="006653F7" w:rsidRPr="00804D00">
        <w:rPr>
          <w:rFonts w:ascii="Open Sans" w:hAnsi="Open Sans"/>
          <w:sz w:val="20"/>
          <w:szCs w:val="20"/>
        </w:rPr>
        <w:t> ;</w:t>
      </w:r>
    </w:p>
    <w:p w14:paraId="1667CE21" w14:textId="77777777" w:rsidR="008E56BB" w:rsidRPr="00804D00" w:rsidRDefault="008E56BB" w:rsidP="008E56BB">
      <w:pPr>
        <w:rPr>
          <w:rFonts w:ascii="Open Sans" w:hAnsi="Open Sans" w:cs="Open Sans"/>
          <w:sz w:val="20"/>
          <w:szCs w:val="20"/>
        </w:rPr>
      </w:pPr>
    </w:p>
    <w:p w14:paraId="129DD937" w14:textId="1C1B4BC3" w:rsidR="001C2C95" w:rsidRPr="00804D00" w:rsidRDefault="001C2C95" w:rsidP="00CC3F8B">
      <w:pPr>
        <w:pStyle w:val="Paragraphedeliste"/>
        <w:numPr>
          <w:ilvl w:val="0"/>
          <w:numId w:val="18"/>
        </w:numPr>
        <w:rPr>
          <w:rFonts w:ascii="Open Sans" w:hAnsi="Open Sans"/>
          <w:sz w:val="20"/>
          <w:szCs w:val="20"/>
        </w:rPr>
      </w:pPr>
      <w:r w:rsidRPr="00804D00">
        <w:rPr>
          <w:rFonts w:ascii="Open Sans" w:hAnsi="Open Sans"/>
          <w:sz w:val="20"/>
          <w:szCs w:val="20"/>
        </w:rPr>
        <w:t>Le présent règlement de la consultation (RC)</w:t>
      </w:r>
      <w:r w:rsidR="00981A0B" w:rsidRPr="00804D00">
        <w:rPr>
          <w:rFonts w:ascii="Open Sans" w:hAnsi="Open Sans"/>
          <w:sz w:val="20"/>
          <w:szCs w:val="20"/>
        </w:rPr>
        <w:t> ;</w:t>
      </w:r>
    </w:p>
    <w:p w14:paraId="7D90571D" w14:textId="77777777" w:rsidR="000621E2" w:rsidRPr="00804D00" w:rsidRDefault="000621E2" w:rsidP="000621E2">
      <w:pPr>
        <w:pStyle w:val="Paragraphedeliste"/>
        <w:numPr>
          <w:ilvl w:val="0"/>
          <w:numId w:val="0"/>
        </w:numPr>
        <w:ind w:left="1440"/>
        <w:rPr>
          <w:rFonts w:ascii="Open Sans" w:hAnsi="Open Sans"/>
          <w:sz w:val="20"/>
          <w:szCs w:val="20"/>
        </w:rPr>
      </w:pPr>
    </w:p>
    <w:p w14:paraId="331F0F04" w14:textId="61C6FFB2" w:rsidR="00EA379D" w:rsidRPr="00EA379D" w:rsidRDefault="001C2C95" w:rsidP="00EA379D">
      <w:pPr>
        <w:pStyle w:val="Paragraphedeliste"/>
        <w:numPr>
          <w:ilvl w:val="0"/>
          <w:numId w:val="18"/>
        </w:numPr>
        <w:rPr>
          <w:rFonts w:ascii="Open Sans" w:hAnsi="Open Sans"/>
          <w:sz w:val="20"/>
          <w:szCs w:val="20"/>
        </w:rPr>
      </w:pPr>
      <w:r w:rsidRPr="00804D00">
        <w:rPr>
          <w:rFonts w:ascii="Open Sans" w:hAnsi="Open Sans"/>
          <w:sz w:val="20"/>
          <w:szCs w:val="20"/>
        </w:rPr>
        <w:t>Le cahier des clauses administratives particulières (CCAP)</w:t>
      </w:r>
      <w:r w:rsidR="00981A0B" w:rsidRPr="00804D00">
        <w:rPr>
          <w:rFonts w:ascii="Open Sans" w:hAnsi="Open Sans"/>
          <w:sz w:val="20"/>
          <w:szCs w:val="20"/>
        </w:rPr>
        <w:t xml:space="preserve"> </w:t>
      </w:r>
    </w:p>
    <w:p w14:paraId="1BC0162A" w14:textId="1070B8BD" w:rsidR="00EA379D" w:rsidRPr="00804D00" w:rsidRDefault="00EA379D" w:rsidP="00EA379D">
      <w:pPr>
        <w:pStyle w:val="Paragraphedeliste"/>
        <w:numPr>
          <w:ilvl w:val="1"/>
          <w:numId w:val="18"/>
        </w:numPr>
        <w:rPr>
          <w:rFonts w:ascii="Open Sans" w:hAnsi="Open Sans"/>
          <w:sz w:val="20"/>
          <w:szCs w:val="20"/>
        </w:rPr>
      </w:pPr>
      <w:r>
        <w:rPr>
          <w:rFonts w:ascii="Open Sans" w:hAnsi="Open Sans"/>
          <w:sz w:val="20"/>
          <w:szCs w:val="20"/>
        </w:rPr>
        <w:t xml:space="preserve">Annexe 1 : Suivi de la clause sociale </w:t>
      </w:r>
    </w:p>
    <w:p w14:paraId="490CFC18" w14:textId="77777777" w:rsidR="008E56BB" w:rsidRPr="00804D00" w:rsidRDefault="008E56BB" w:rsidP="008E56BB">
      <w:pPr>
        <w:rPr>
          <w:rFonts w:ascii="Open Sans" w:hAnsi="Open Sans" w:cs="Open Sans"/>
          <w:sz w:val="20"/>
          <w:szCs w:val="20"/>
        </w:rPr>
      </w:pPr>
    </w:p>
    <w:p w14:paraId="72F96BA7" w14:textId="35C9FA7E" w:rsidR="006653F7" w:rsidRPr="00446CFC" w:rsidRDefault="001C2C95" w:rsidP="006653F7">
      <w:pPr>
        <w:pStyle w:val="Paragraphedeliste"/>
        <w:numPr>
          <w:ilvl w:val="0"/>
          <w:numId w:val="18"/>
        </w:numPr>
        <w:rPr>
          <w:rFonts w:ascii="Open Sans" w:hAnsi="Open Sans"/>
          <w:sz w:val="20"/>
          <w:szCs w:val="20"/>
        </w:rPr>
      </w:pPr>
      <w:r w:rsidRPr="00446CFC">
        <w:rPr>
          <w:rFonts w:ascii="Open Sans" w:hAnsi="Open Sans"/>
          <w:sz w:val="20"/>
          <w:szCs w:val="20"/>
        </w:rPr>
        <w:t>Le cahier des clauses techniques particulières (CCTP)</w:t>
      </w:r>
      <w:r w:rsidR="006653F7" w:rsidRPr="00446CFC">
        <w:rPr>
          <w:rFonts w:ascii="Open Sans" w:hAnsi="Open Sans"/>
          <w:sz w:val="20"/>
          <w:szCs w:val="20"/>
        </w:rPr>
        <w:t xml:space="preserve"> et ses annexes</w:t>
      </w:r>
    </w:p>
    <w:p w14:paraId="209B8ED0" w14:textId="53F6431B" w:rsidR="006653F7" w:rsidRDefault="006653F7" w:rsidP="00DD7C9F">
      <w:pPr>
        <w:pStyle w:val="Paragraphedeliste"/>
        <w:numPr>
          <w:ilvl w:val="1"/>
          <w:numId w:val="18"/>
        </w:numPr>
        <w:rPr>
          <w:rFonts w:ascii="Open Sans" w:hAnsi="Open Sans"/>
          <w:sz w:val="20"/>
          <w:szCs w:val="20"/>
        </w:rPr>
      </w:pPr>
      <w:r w:rsidRPr="00446CFC">
        <w:rPr>
          <w:rFonts w:ascii="Open Sans" w:hAnsi="Open Sans"/>
          <w:sz w:val="20"/>
          <w:szCs w:val="20"/>
        </w:rPr>
        <w:t xml:space="preserve">Annexe 1 : </w:t>
      </w:r>
      <w:r w:rsidR="00DD7C9F" w:rsidRPr="00446CFC">
        <w:rPr>
          <w:rFonts w:ascii="Open Sans" w:hAnsi="Open Sans"/>
          <w:sz w:val="20"/>
          <w:szCs w:val="20"/>
        </w:rPr>
        <w:t>PGSI : Politique Générale de Sécurité</w:t>
      </w:r>
      <w:r w:rsidR="00DD7C9F" w:rsidRPr="00DD7C9F">
        <w:rPr>
          <w:rFonts w:ascii="Open Sans" w:hAnsi="Open Sans"/>
          <w:sz w:val="20"/>
          <w:szCs w:val="20"/>
        </w:rPr>
        <w:t xml:space="preserve"> de l’information de</w:t>
      </w:r>
      <w:r w:rsidR="00DD7C9F">
        <w:rPr>
          <w:rFonts w:ascii="Open Sans" w:hAnsi="Open Sans"/>
          <w:sz w:val="20"/>
          <w:szCs w:val="20"/>
        </w:rPr>
        <w:t xml:space="preserve"> </w:t>
      </w:r>
      <w:r w:rsidR="00DD7C9F" w:rsidRPr="00DD7C9F">
        <w:rPr>
          <w:rFonts w:ascii="Open Sans" w:hAnsi="Open Sans"/>
          <w:sz w:val="20"/>
          <w:szCs w:val="20"/>
        </w:rPr>
        <w:t>l’AP-HP</w:t>
      </w:r>
    </w:p>
    <w:p w14:paraId="6DB89893" w14:textId="24680658" w:rsidR="00DD7C9F" w:rsidRDefault="00DD7C9F" w:rsidP="00DD7C9F">
      <w:pPr>
        <w:pStyle w:val="Paragraphedeliste"/>
        <w:numPr>
          <w:ilvl w:val="1"/>
          <w:numId w:val="18"/>
        </w:numPr>
        <w:rPr>
          <w:rFonts w:ascii="Open Sans" w:hAnsi="Open Sans"/>
          <w:sz w:val="20"/>
          <w:szCs w:val="20"/>
        </w:rPr>
      </w:pPr>
      <w:r>
        <w:rPr>
          <w:rFonts w:ascii="Open Sans" w:hAnsi="Open Sans"/>
          <w:sz w:val="20"/>
          <w:szCs w:val="20"/>
        </w:rPr>
        <w:t xml:space="preserve">Annexe 2 : </w:t>
      </w:r>
      <w:proofErr w:type="spellStart"/>
      <w:r>
        <w:rPr>
          <w:rFonts w:ascii="Open Sans" w:hAnsi="Open Sans"/>
          <w:sz w:val="20"/>
          <w:szCs w:val="20"/>
        </w:rPr>
        <w:t>FournisseurSécurité</w:t>
      </w:r>
      <w:proofErr w:type="spellEnd"/>
      <w:r>
        <w:rPr>
          <w:rFonts w:ascii="Open Sans" w:hAnsi="Open Sans"/>
          <w:sz w:val="20"/>
          <w:szCs w:val="20"/>
        </w:rPr>
        <w:t xml:space="preserve"> : </w:t>
      </w:r>
      <w:r w:rsidRPr="00DD7C9F">
        <w:rPr>
          <w:rFonts w:ascii="Open Sans" w:hAnsi="Open Sans"/>
          <w:sz w:val="20"/>
          <w:szCs w:val="20"/>
        </w:rPr>
        <w:t>Sécurité dans la relation avec les Fournisseurs</w:t>
      </w:r>
    </w:p>
    <w:p w14:paraId="45C8135B" w14:textId="5BAF3938" w:rsidR="00DD7C9F" w:rsidRDefault="00DD7C9F" w:rsidP="00DD7C9F">
      <w:pPr>
        <w:pStyle w:val="Paragraphedeliste"/>
        <w:numPr>
          <w:ilvl w:val="1"/>
          <w:numId w:val="18"/>
        </w:numPr>
        <w:rPr>
          <w:rFonts w:ascii="Open Sans" w:hAnsi="Open Sans"/>
          <w:sz w:val="20"/>
          <w:szCs w:val="20"/>
        </w:rPr>
      </w:pPr>
      <w:r>
        <w:rPr>
          <w:rFonts w:ascii="Open Sans" w:hAnsi="Open Sans"/>
          <w:sz w:val="20"/>
          <w:szCs w:val="20"/>
        </w:rPr>
        <w:t xml:space="preserve">Annexe 3 : </w:t>
      </w:r>
      <w:proofErr w:type="spellStart"/>
      <w:r>
        <w:rPr>
          <w:rFonts w:ascii="Open Sans" w:hAnsi="Open Sans"/>
          <w:sz w:val="20"/>
          <w:szCs w:val="20"/>
        </w:rPr>
        <w:t>ContratInterface</w:t>
      </w:r>
      <w:proofErr w:type="spellEnd"/>
      <w:r>
        <w:rPr>
          <w:rFonts w:ascii="Open Sans" w:hAnsi="Open Sans"/>
          <w:sz w:val="20"/>
          <w:szCs w:val="20"/>
        </w:rPr>
        <w:t xml:space="preserve"> : </w:t>
      </w:r>
      <w:r w:rsidRPr="00DD7C9F">
        <w:rPr>
          <w:rFonts w:ascii="Open Sans" w:hAnsi="Open Sans"/>
          <w:sz w:val="20"/>
          <w:szCs w:val="20"/>
        </w:rPr>
        <w:t>Contrat d’interface technique avec le prestataire éditique</w:t>
      </w:r>
    </w:p>
    <w:p w14:paraId="6C32ED69" w14:textId="76545810" w:rsidR="00DD7C9F" w:rsidRDefault="00DD7C9F" w:rsidP="00DD7C9F">
      <w:pPr>
        <w:pStyle w:val="Paragraphedeliste"/>
        <w:numPr>
          <w:ilvl w:val="1"/>
          <w:numId w:val="18"/>
        </w:numPr>
        <w:rPr>
          <w:rFonts w:ascii="Open Sans" w:hAnsi="Open Sans"/>
          <w:sz w:val="20"/>
          <w:szCs w:val="20"/>
        </w:rPr>
      </w:pPr>
      <w:r>
        <w:rPr>
          <w:rFonts w:ascii="Open Sans" w:hAnsi="Open Sans"/>
          <w:sz w:val="20"/>
          <w:szCs w:val="20"/>
        </w:rPr>
        <w:t xml:space="preserve">Annexe 4 : </w:t>
      </w:r>
      <w:proofErr w:type="spellStart"/>
      <w:r>
        <w:rPr>
          <w:rFonts w:ascii="Open Sans" w:hAnsi="Open Sans"/>
          <w:sz w:val="20"/>
          <w:szCs w:val="20"/>
        </w:rPr>
        <w:t>DocumentsTypes</w:t>
      </w:r>
      <w:proofErr w:type="spellEnd"/>
      <w:r>
        <w:rPr>
          <w:rFonts w:ascii="Open Sans" w:hAnsi="Open Sans"/>
          <w:sz w:val="20"/>
          <w:szCs w:val="20"/>
        </w:rPr>
        <w:t xml:space="preserve"> : </w:t>
      </w:r>
      <w:r w:rsidRPr="00DD7C9F">
        <w:rPr>
          <w:rFonts w:ascii="Open Sans" w:hAnsi="Open Sans"/>
          <w:sz w:val="20"/>
          <w:szCs w:val="20"/>
        </w:rPr>
        <w:t>APHP - Prestations Editiques - Cartographie des documents types</w:t>
      </w:r>
    </w:p>
    <w:p w14:paraId="1CC34B83" w14:textId="14F133AD" w:rsidR="00DD7C9F" w:rsidRPr="00DD7C9F" w:rsidRDefault="00DD7C9F" w:rsidP="00DD7C9F">
      <w:pPr>
        <w:pStyle w:val="Paragraphedeliste"/>
        <w:numPr>
          <w:ilvl w:val="1"/>
          <w:numId w:val="18"/>
        </w:numPr>
        <w:rPr>
          <w:rFonts w:ascii="Open Sans" w:hAnsi="Open Sans"/>
          <w:sz w:val="20"/>
          <w:szCs w:val="20"/>
        </w:rPr>
      </w:pPr>
      <w:r>
        <w:rPr>
          <w:rFonts w:ascii="Open Sans" w:hAnsi="Open Sans"/>
          <w:sz w:val="20"/>
          <w:szCs w:val="20"/>
        </w:rPr>
        <w:t xml:space="preserve">Annexe 5 : </w:t>
      </w:r>
      <w:proofErr w:type="spellStart"/>
      <w:r>
        <w:rPr>
          <w:rFonts w:ascii="Open Sans" w:hAnsi="Open Sans"/>
          <w:sz w:val="20"/>
          <w:szCs w:val="20"/>
        </w:rPr>
        <w:t>GuideCourrier</w:t>
      </w:r>
      <w:proofErr w:type="spellEnd"/>
      <w:r>
        <w:rPr>
          <w:rFonts w:ascii="Open Sans" w:hAnsi="Open Sans"/>
          <w:sz w:val="20"/>
          <w:szCs w:val="20"/>
        </w:rPr>
        <w:t xml:space="preserve"> : Guide pratique courrier </w:t>
      </w:r>
    </w:p>
    <w:p w14:paraId="628B5285" w14:textId="77777777" w:rsidR="006653F7" w:rsidRPr="00804D00" w:rsidRDefault="006653F7" w:rsidP="006653F7">
      <w:pPr>
        <w:pStyle w:val="Paragraphedeliste"/>
        <w:numPr>
          <w:ilvl w:val="0"/>
          <w:numId w:val="0"/>
        </w:numPr>
        <w:ind w:left="720"/>
        <w:rPr>
          <w:rFonts w:ascii="Open Sans" w:hAnsi="Open Sans"/>
          <w:sz w:val="20"/>
          <w:szCs w:val="20"/>
        </w:rPr>
      </w:pPr>
    </w:p>
    <w:p w14:paraId="49A18E3E" w14:textId="4D3BEE30" w:rsidR="006653F7" w:rsidRPr="00804D00" w:rsidRDefault="006653F7" w:rsidP="007C00D8">
      <w:pPr>
        <w:pStyle w:val="Paragraphedeliste"/>
        <w:numPr>
          <w:ilvl w:val="0"/>
          <w:numId w:val="18"/>
        </w:numPr>
        <w:rPr>
          <w:rFonts w:ascii="Open Sans" w:hAnsi="Open Sans"/>
          <w:sz w:val="20"/>
          <w:szCs w:val="20"/>
        </w:rPr>
      </w:pPr>
      <w:r w:rsidRPr="00804D00">
        <w:rPr>
          <w:rFonts w:ascii="Open Sans" w:hAnsi="Open Sans"/>
          <w:sz w:val="20"/>
          <w:szCs w:val="20"/>
        </w:rPr>
        <w:t>Le cadre de réponse financier (CDRF) ;</w:t>
      </w:r>
    </w:p>
    <w:p w14:paraId="5CF6F634" w14:textId="77777777" w:rsidR="007C00D8" w:rsidRPr="00804D00" w:rsidRDefault="007C00D8" w:rsidP="007C00D8">
      <w:pPr>
        <w:pStyle w:val="Paragraphedeliste"/>
        <w:numPr>
          <w:ilvl w:val="0"/>
          <w:numId w:val="0"/>
        </w:numPr>
        <w:ind w:left="720"/>
        <w:rPr>
          <w:rFonts w:ascii="Open Sans" w:hAnsi="Open Sans"/>
          <w:sz w:val="20"/>
          <w:szCs w:val="20"/>
        </w:rPr>
      </w:pPr>
    </w:p>
    <w:p w14:paraId="38C6D972" w14:textId="6042F20C" w:rsidR="00687757" w:rsidRPr="00804D00" w:rsidRDefault="007C00D8" w:rsidP="007C00D8">
      <w:pPr>
        <w:pStyle w:val="Paragraphedeliste"/>
        <w:numPr>
          <w:ilvl w:val="0"/>
          <w:numId w:val="18"/>
        </w:numPr>
        <w:rPr>
          <w:rFonts w:ascii="Open Sans" w:hAnsi="Open Sans"/>
          <w:sz w:val="20"/>
          <w:szCs w:val="20"/>
        </w:rPr>
      </w:pPr>
      <w:r w:rsidRPr="00804D00">
        <w:rPr>
          <w:rFonts w:ascii="Open Sans" w:hAnsi="Open Sans"/>
          <w:sz w:val="20"/>
          <w:szCs w:val="20"/>
        </w:rPr>
        <w:t>Le</w:t>
      </w:r>
      <w:r w:rsidR="00981A0B" w:rsidRPr="00804D00">
        <w:rPr>
          <w:rFonts w:ascii="Open Sans" w:hAnsi="Open Sans"/>
          <w:sz w:val="20"/>
          <w:szCs w:val="20"/>
        </w:rPr>
        <w:t xml:space="preserve"> </w:t>
      </w:r>
      <w:r w:rsidRPr="00804D00">
        <w:rPr>
          <w:rFonts w:ascii="Open Sans" w:hAnsi="Open Sans"/>
          <w:sz w:val="20"/>
          <w:szCs w:val="20"/>
        </w:rPr>
        <w:t>c</w:t>
      </w:r>
      <w:r w:rsidR="00B5594E" w:rsidRPr="00804D00">
        <w:rPr>
          <w:rFonts w:ascii="Open Sans" w:hAnsi="Open Sans"/>
          <w:sz w:val="20"/>
          <w:szCs w:val="20"/>
        </w:rPr>
        <w:t>adre de réponse techni</w:t>
      </w:r>
      <w:r w:rsidR="00A77362" w:rsidRPr="00804D00">
        <w:rPr>
          <w:rFonts w:ascii="Open Sans" w:hAnsi="Open Sans"/>
          <w:sz w:val="20"/>
          <w:szCs w:val="20"/>
        </w:rPr>
        <w:t xml:space="preserve">que (CDRT). </w:t>
      </w:r>
    </w:p>
    <w:p w14:paraId="789B3C5A" w14:textId="77777777" w:rsidR="002234B8" w:rsidRPr="00804D00" w:rsidRDefault="002234B8" w:rsidP="001C2C95">
      <w:pPr>
        <w:suppressAutoHyphens/>
        <w:autoSpaceDN w:val="0"/>
        <w:ind w:left="708"/>
        <w:textAlignment w:val="center"/>
        <w:rPr>
          <w:rFonts w:ascii="Open Sans" w:hAnsi="Open Sans" w:cs="Open Sans"/>
          <w:sz w:val="20"/>
          <w:szCs w:val="20"/>
        </w:rPr>
      </w:pPr>
    </w:p>
    <w:p w14:paraId="379184E4" w14:textId="7CC3A1B5" w:rsidR="006653F7" w:rsidRPr="00804D00" w:rsidRDefault="00687757" w:rsidP="009F5923">
      <w:pPr>
        <w:rPr>
          <w:rFonts w:ascii="Open Sans" w:hAnsi="Open Sans" w:cs="Open Sans"/>
          <w:sz w:val="20"/>
          <w:szCs w:val="20"/>
        </w:rPr>
      </w:pPr>
      <w:r w:rsidRPr="00804D00">
        <w:rPr>
          <w:rFonts w:ascii="Open Sans" w:hAnsi="Open Sans" w:cs="Open Sans"/>
          <w:sz w:val="20"/>
          <w:szCs w:val="20"/>
        </w:rPr>
        <w:lastRenderedPageBreak/>
        <w:t>Toute anomalie ou insuffisance quant aux conditions d’exécution indiquées, ainsi que toute erreur ou omission, imprécision et contradiction, relevée par le soumissionnaire dans les différents documents du</w:t>
      </w:r>
      <w:r w:rsidRPr="006F7C19">
        <w:t xml:space="preserve"> </w:t>
      </w:r>
      <w:r w:rsidR="006653F7">
        <w:t xml:space="preserve">dossier de </w:t>
      </w:r>
      <w:r w:rsidR="006653F7" w:rsidRPr="00804D00">
        <w:rPr>
          <w:rFonts w:ascii="Open Sans" w:hAnsi="Open Sans" w:cs="Open Sans"/>
          <w:sz w:val="20"/>
          <w:szCs w:val="20"/>
        </w:rPr>
        <w:t>consultation des entreprises</w:t>
      </w:r>
      <w:r w:rsidRPr="00804D00">
        <w:rPr>
          <w:rFonts w:ascii="Open Sans" w:hAnsi="Open Sans" w:cs="Open Sans"/>
          <w:sz w:val="20"/>
          <w:szCs w:val="20"/>
        </w:rPr>
        <w:t xml:space="preserve">, doivent être signalées </w:t>
      </w:r>
      <w:r w:rsidR="007075A8" w:rsidRPr="00804D00">
        <w:rPr>
          <w:rFonts w:ascii="Open Sans" w:hAnsi="Open Sans" w:cs="Open Sans"/>
          <w:sz w:val="20"/>
          <w:szCs w:val="20"/>
        </w:rPr>
        <w:t>à l’AP-HP</w:t>
      </w:r>
      <w:r w:rsidR="006653F7" w:rsidRPr="00804D00">
        <w:rPr>
          <w:rFonts w:ascii="Open Sans" w:hAnsi="Open Sans" w:cs="Open Sans"/>
          <w:sz w:val="20"/>
          <w:szCs w:val="20"/>
        </w:rPr>
        <w:t xml:space="preserve"> dans les délais prévus à l’article 4.</w:t>
      </w:r>
      <w:r w:rsidR="00E73308" w:rsidRPr="00804D00">
        <w:rPr>
          <w:rFonts w:ascii="Open Sans" w:hAnsi="Open Sans" w:cs="Open Sans"/>
          <w:sz w:val="20"/>
          <w:szCs w:val="20"/>
        </w:rPr>
        <w:t>5</w:t>
      </w:r>
      <w:r w:rsidR="006653F7" w:rsidRPr="00804D00">
        <w:rPr>
          <w:rFonts w:ascii="Open Sans" w:hAnsi="Open Sans" w:cs="Open Sans"/>
          <w:sz w:val="20"/>
          <w:szCs w:val="20"/>
        </w:rPr>
        <w:t xml:space="preserve"> du présent règlement de la consultation. </w:t>
      </w:r>
    </w:p>
    <w:p w14:paraId="034E93B1" w14:textId="096818DD" w:rsidR="0006734D" w:rsidRPr="00804D00" w:rsidRDefault="00687757" w:rsidP="009F5923">
      <w:pPr>
        <w:rPr>
          <w:rFonts w:ascii="Open Sans" w:hAnsi="Open Sans" w:cs="Open Sans"/>
          <w:sz w:val="20"/>
          <w:szCs w:val="20"/>
        </w:rPr>
      </w:pPr>
      <w:r w:rsidRPr="00804D00">
        <w:rPr>
          <w:rFonts w:ascii="Open Sans" w:hAnsi="Open Sans" w:cs="Open Sans"/>
          <w:sz w:val="20"/>
          <w:szCs w:val="20"/>
        </w:rPr>
        <w:t>À l’échéance de ce délai, le soumissionnaire est réputé avoir vérifié et accepté le dossier de consultation et ne pourra se prévaloir de telles erreurs lors de l’exécution du marché.</w:t>
      </w:r>
      <w:bookmarkStart w:id="28" w:name="_Toc157007521"/>
    </w:p>
    <w:p w14:paraId="66D5C8BF" w14:textId="77777777" w:rsidR="009F5923" w:rsidRPr="009F5923" w:rsidRDefault="009F5923" w:rsidP="009F5923"/>
    <w:p w14:paraId="084B88A4" w14:textId="7D4CB87D" w:rsidR="001C2C95" w:rsidRPr="0006734D" w:rsidRDefault="001C2C95" w:rsidP="00A94045">
      <w:pPr>
        <w:pStyle w:val="Titre2"/>
        <w:rPr>
          <w:color w:val="000000"/>
          <w:sz w:val="20"/>
        </w:rPr>
      </w:pPr>
      <w:bookmarkStart w:id="29" w:name="_Toc165643512"/>
      <w:bookmarkStart w:id="30" w:name="_Toc200016875"/>
      <w:r w:rsidRPr="009F58E8">
        <w:t>Modalités de retrait et de consultation des documents</w:t>
      </w:r>
      <w:bookmarkEnd w:id="28"/>
      <w:bookmarkEnd w:id="29"/>
      <w:bookmarkEnd w:id="30"/>
    </w:p>
    <w:p w14:paraId="54C59ECB" w14:textId="77777777" w:rsidR="001C2C95" w:rsidRPr="009F58E8" w:rsidRDefault="001C2C95" w:rsidP="001C2C95">
      <w:pPr>
        <w:widowControl w:val="0"/>
        <w:autoSpaceDE w:val="0"/>
        <w:autoSpaceDN w:val="0"/>
        <w:adjustRightInd w:val="0"/>
        <w:rPr>
          <w:rFonts w:cs="Arial"/>
          <w:i/>
          <w:iCs/>
          <w:szCs w:val="22"/>
        </w:rPr>
      </w:pPr>
    </w:p>
    <w:p w14:paraId="3C69B9D2" w14:textId="77777777" w:rsidR="001C2C95" w:rsidRPr="00804D00" w:rsidRDefault="001C2C95" w:rsidP="008E56BB">
      <w:pPr>
        <w:rPr>
          <w:rFonts w:ascii="Open Sans" w:hAnsi="Open Sans" w:cs="Open Sans"/>
          <w:b/>
          <w:sz w:val="20"/>
          <w:szCs w:val="20"/>
        </w:rPr>
      </w:pPr>
      <w:r w:rsidRPr="00804D00">
        <w:rPr>
          <w:rFonts w:ascii="Open Sans" w:hAnsi="Open Sans" w:cs="Open Sans"/>
          <w:sz w:val="20"/>
          <w:szCs w:val="20"/>
        </w:rPr>
        <w:t xml:space="preserve">Les documents de la consultation sont accessibles uniquement par voie électronique, sur la plate-forme des achats de l'Etat (PLACE) : </w:t>
      </w:r>
      <w:hyperlink r:id="rId11" w:history="1">
        <w:r w:rsidRPr="00804D00">
          <w:rPr>
            <w:rFonts w:ascii="Open Sans" w:hAnsi="Open Sans" w:cs="Open Sans"/>
            <w:b/>
            <w:sz w:val="20"/>
            <w:szCs w:val="20"/>
          </w:rPr>
          <w:t>www.marches-publics.gouv.fr</w:t>
        </w:r>
      </w:hyperlink>
    </w:p>
    <w:p w14:paraId="3F0A9298" w14:textId="77777777" w:rsidR="001C2C95" w:rsidRPr="009F58E8" w:rsidRDefault="001C2C95" w:rsidP="008E56BB">
      <w:pPr>
        <w:rPr>
          <w:i/>
          <w:iCs/>
        </w:rPr>
      </w:pPr>
    </w:p>
    <w:p w14:paraId="13A69AE0" w14:textId="77777777" w:rsidR="001C2C95" w:rsidRPr="002C12DD" w:rsidRDefault="001C2C95" w:rsidP="00A94045">
      <w:pPr>
        <w:pStyle w:val="Titre2"/>
      </w:pPr>
      <w:bookmarkStart w:id="31" w:name="_Toc157007522"/>
      <w:bookmarkStart w:id="32" w:name="_Toc165643513"/>
      <w:bookmarkStart w:id="33" w:name="_Toc200016876"/>
      <w:r w:rsidRPr="002C12DD">
        <w:t>Conditions de transmission des candidatures et des offres</w:t>
      </w:r>
      <w:bookmarkEnd w:id="31"/>
      <w:bookmarkEnd w:id="32"/>
      <w:bookmarkEnd w:id="33"/>
    </w:p>
    <w:p w14:paraId="79904C0D" w14:textId="77777777" w:rsidR="001C2C95" w:rsidRPr="009F58E8" w:rsidRDefault="001C2C95" w:rsidP="008E56BB">
      <w:pPr>
        <w:rPr>
          <w:i/>
          <w:iCs/>
        </w:rPr>
      </w:pPr>
    </w:p>
    <w:p w14:paraId="2FC29645" w14:textId="77777777" w:rsidR="001C2C95" w:rsidRPr="00804D00" w:rsidRDefault="001C2C95" w:rsidP="008E56BB">
      <w:pPr>
        <w:rPr>
          <w:rFonts w:ascii="Open Sans" w:eastAsia="Arial Unicode MS" w:hAnsi="Open Sans" w:cs="Open Sans"/>
          <w:bCs/>
          <w:strike/>
          <w:sz w:val="20"/>
          <w:szCs w:val="20"/>
        </w:rPr>
      </w:pPr>
      <w:r w:rsidRPr="00804D00">
        <w:rPr>
          <w:rFonts w:ascii="Open Sans" w:eastAsia="Arial Unicode MS" w:hAnsi="Open Sans" w:cs="Open Sans"/>
          <w:bCs/>
          <w:sz w:val="20"/>
          <w:szCs w:val="20"/>
        </w:rPr>
        <w:t>La remise des plis par voie dématérialisée est obligatoire conformément à l’article R. 2132-7 du Code de la commande publique.</w:t>
      </w:r>
    </w:p>
    <w:p w14:paraId="570B9F2B" w14:textId="77777777" w:rsidR="001C2C95" w:rsidRPr="00804D00" w:rsidRDefault="001C2C95" w:rsidP="008E56BB">
      <w:pPr>
        <w:rPr>
          <w:rFonts w:ascii="Open Sans" w:eastAsia="Arial Unicode MS" w:hAnsi="Open Sans" w:cs="Open Sans"/>
          <w:bCs/>
          <w:color w:val="1F497D"/>
          <w:sz w:val="20"/>
          <w:szCs w:val="20"/>
        </w:rPr>
      </w:pPr>
    </w:p>
    <w:p w14:paraId="73E6271C" w14:textId="02D8337C" w:rsidR="001C2C95" w:rsidRPr="00804D00" w:rsidRDefault="001C2C95" w:rsidP="008E56BB">
      <w:pPr>
        <w:rPr>
          <w:rFonts w:ascii="Open Sans" w:hAnsi="Open Sans" w:cs="Open Sans"/>
          <w:bCs/>
          <w:color w:val="000000"/>
          <w:sz w:val="20"/>
          <w:szCs w:val="20"/>
        </w:rPr>
      </w:pPr>
      <w:r w:rsidRPr="00804D00">
        <w:rPr>
          <w:rFonts w:ascii="Open Sans" w:hAnsi="Open Sans" w:cs="Open Sans"/>
          <w:bCs/>
          <w:color w:val="000000"/>
          <w:sz w:val="20"/>
          <w:szCs w:val="20"/>
        </w:rPr>
        <w:t xml:space="preserve">Les offres sont transmises en une seule fois. Si plusieurs offres sont successivement transmises par un même </w:t>
      </w:r>
      <w:r w:rsidRPr="00804D00">
        <w:rPr>
          <w:rFonts w:ascii="Open Sans" w:hAnsi="Open Sans" w:cs="Open Sans"/>
          <w:bCs/>
          <w:sz w:val="20"/>
          <w:szCs w:val="20"/>
        </w:rPr>
        <w:t xml:space="preserve">candidat, seule est ouverte la dernière offre reçue, par le pouvoir adjudicateur dans le délai </w:t>
      </w:r>
      <w:r w:rsidRPr="00804D00">
        <w:rPr>
          <w:rFonts w:ascii="Open Sans" w:hAnsi="Open Sans" w:cs="Open Sans"/>
          <w:bCs/>
          <w:color w:val="000000"/>
          <w:sz w:val="20"/>
          <w:szCs w:val="20"/>
        </w:rPr>
        <w:t>fixé pour la remise des candidatures et des offres.</w:t>
      </w:r>
    </w:p>
    <w:p w14:paraId="7E19020B" w14:textId="77777777" w:rsidR="009F5923" w:rsidRPr="00804D00" w:rsidRDefault="009F5923" w:rsidP="008E56BB">
      <w:pPr>
        <w:rPr>
          <w:rFonts w:ascii="Open Sans" w:hAnsi="Open Sans" w:cs="Open Sans"/>
          <w:bCs/>
          <w:color w:val="000000"/>
          <w:sz w:val="20"/>
          <w:szCs w:val="20"/>
        </w:rPr>
      </w:pPr>
    </w:p>
    <w:p w14:paraId="7EAB1B9F" w14:textId="0048B006" w:rsidR="001C2C95" w:rsidRPr="00804D00" w:rsidRDefault="001C2C95" w:rsidP="008E56BB">
      <w:pPr>
        <w:rPr>
          <w:rFonts w:ascii="Open Sans" w:hAnsi="Open Sans" w:cs="Open Sans"/>
          <w:sz w:val="20"/>
          <w:szCs w:val="20"/>
        </w:rPr>
      </w:pPr>
      <w:r w:rsidRPr="00804D00">
        <w:rPr>
          <w:rFonts w:ascii="Open Sans" w:hAnsi="Open Sans" w:cs="Open Sans"/>
          <w:sz w:val="20"/>
          <w:szCs w:val="20"/>
        </w:rPr>
        <w:t xml:space="preserve">La transmission des documents sur support papier ou sur support physique électronique entrainera l’irrégularité de l’offre du candidat (hors dépôt de la copie de sauvegarde). </w:t>
      </w:r>
    </w:p>
    <w:p w14:paraId="7F957B6A" w14:textId="77777777" w:rsidR="009F5923" w:rsidRPr="00804D00" w:rsidRDefault="009F5923" w:rsidP="008E56BB">
      <w:pPr>
        <w:rPr>
          <w:rFonts w:ascii="Open Sans" w:hAnsi="Open Sans" w:cs="Open Sans"/>
          <w:sz w:val="20"/>
          <w:szCs w:val="20"/>
        </w:rPr>
      </w:pPr>
    </w:p>
    <w:p w14:paraId="054FA67D"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En application de l’article R. 2132-7 du Code de la commande publique, les candidats doivent répondre via le site dont l'adresse Internet est https://www.marches-publics.gouv.fr/</w:t>
      </w:r>
    </w:p>
    <w:p w14:paraId="5BB2C979" w14:textId="77777777" w:rsidR="001C2C95" w:rsidRPr="009F58E8" w:rsidRDefault="001C2C95" w:rsidP="001C2C95">
      <w:pPr>
        <w:widowControl w:val="0"/>
        <w:autoSpaceDE w:val="0"/>
        <w:autoSpaceDN w:val="0"/>
        <w:adjustRightInd w:val="0"/>
        <w:rPr>
          <w:rFonts w:cs="Arial"/>
          <w:b/>
          <w:bCs/>
          <w:sz w:val="20"/>
          <w:szCs w:val="20"/>
        </w:rPr>
      </w:pPr>
    </w:p>
    <w:p w14:paraId="74E80C68" w14:textId="77777777" w:rsidR="001C2C95" w:rsidRPr="00804D00" w:rsidRDefault="001C2C95" w:rsidP="001C2C95">
      <w:pPr>
        <w:widowControl w:val="0"/>
        <w:tabs>
          <w:tab w:val="left" w:pos="288"/>
          <w:tab w:val="left" w:pos="720"/>
          <w:tab w:val="left" w:pos="9072"/>
        </w:tabs>
        <w:autoSpaceDE w:val="0"/>
        <w:autoSpaceDN w:val="0"/>
        <w:adjustRightInd w:val="0"/>
        <w:jc w:val="center"/>
        <w:rPr>
          <w:rFonts w:ascii="Open Sans" w:hAnsi="Open Sans" w:cs="Open Sans"/>
          <w:b/>
          <w:sz w:val="20"/>
          <w:szCs w:val="20"/>
        </w:rPr>
      </w:pPr>
      <w:r w:rsidRPr="00804D00">
        <w:rPr>
          <w:rFonts w:ascii="Open Sans" w:hAnsi="Open Sans" w:cs="Open Sans"/>
          <w:b/>
          <w:sz w:val="20"/>
          <w:szCs w:val="20"/>
        </w:rPr>
        <w:t xml:space="preserve">Les plis électroniques devront impérativement être déposés </w:t>
      </w:r>
    </w:p>
    <w:p w14:paraId="0530EFBD" w14:textId="54C27E48" w:rsidR="001C2C95" w:rsidRPr="00804D00" w:rsidRDefault="001C2C95" w:rsidP="001C2C95">
      <w:pPr>
        <w:widowControl w:val="0"/>
        <w:tabs>
          <w:tab w:val="left" w:pos="288"/>
          <w:tab w:val="left" w:pos="720"/>
          <w:tab w:val="left" w:pos="9072"/>
        </w:tabs>
        <w:autoSpaceDE w:val="0"/>
        <w:autoSpaceDN w:val="0"/>
        <w:adjustRightInd w:val="0"/>
        <w:jc w:val="center"/>
        <w:rPr>
          <w:rFonts w:ascii="Open Sans" w:hAnsi="Open Sans" w:cs="Open Sans"/>
          <w:b/>
          <w:i/>
          <w:sz w:val="20"/>
          <w:szCs w:val="20"/>
          <w:u w:val="single"/>
        </w:rPr>
      </w:pPr>
      <w:proofErr w:type="gramStart"/>
      <w:r w:rsidRPr="00804D00">
        <w:rPr>
          <w:rFonts w:ascii="Open Sans" w:hAnsi="Open Sans" w:cs="Open Sans"/>
          <w:b/>
          <w:sz w:val="20"/>
          <w:szCs w:val="20"/>
        </w:rPr>
        <w:t>sur</w:t>
      </w:r>
      <w:proofErr w:type="gramEnd"/>
      <w:r w:rsidRPr="00804D00">
        <w:rPr>
          <w:rFonts w:ascii="Open Sans" w:hAnsi="Open Sans" w:cs="Open Sans"/>
          <w:b/>
          <w:sz w:val="20"/>
          <w:szCs w:val="20"/>
        </w:rPr>
        <w:t xml:space="preserve"> le site</w:t>
      </w:r>
      <w:r w:rsidR="007B08A3" w:rsidRPr="00804D00">
        <w:rPr>
          <w:rFonts w:ascii="Open Sans" w:hAnsi="Open Sans" w:cs="Open Sans"/>
          <w:b/>
          <w:i/>
          <w:color w:val="FF0000"/>
          <w:sz w:val="20"/>
          <w:szCs w:val="20"/>
          <w:u w:val="single"/>
        </w:rPr>
        <w:t xml:space="preserve"> </w:t>
      </w:r>
      <w:r w:rsidRPr="00804D00">
        <w:rPr>
          <w:rFonts w:ascii="Open Sans" w:hAnsi="Open Sans" w:cs="Open Sans"/>
          <w:b/>
          <w:i/>
          <w:sz w:val="20"/>
          <w:szCs w:val="20"/>
          <w:u w:val="single"/>
        </w:rPr>
        <w:t>https://www.marches-publics.gouv.fr/</w:t>
      </w:r>
    </w:p>
    <w:p w14:paraId="4169E62C" w14:textId="77777777" w:rsidR="001C2C95" w:rsidRPr="00804D00" w:rsidRDefault="001C2C95" w:rsidP="001C2C95">
      <w:pPr>
        <w:widowControl w:val="0"/>
        <w:autoSpaceDE w:val="0"/>
        <w:autoSpaceDN w:val="0"/>
        <w:adjustRightInd w:val="0"/>
        <w:rPr>
          <w:rFonts w:ascii="Open Sans" w:eastAsia="Arial Unicode MS" w:hAnsi="Open Sans" w:cs="Open Sans"/>
          <w:sz w:val="20"/>
          <w:szCs w:val="20"/>
        </w:rPr>
      </w:pPr>
    </w:p>
    <w:p w14:paraId="16B00EE3"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 xml:space="preserve">Pour répondre sous forme dématérialisée, le candidat doit être inscrit sur le site </w:t>
      </w:r>
      <w:hyperlink r:id="rId12" w:history="1">
        <w:r w:rsidRPr="00804D00">
          <w:rPr>
            <w:rFonts w:ascii="Open Sans" w:hAnsi="Open Sans" w:cs="Open Sans"/>
            <w:sz w:val="20"/>
            <w:szCs w:val="20"/>
          </w:rPr>
          <w:t>https://www.marches-publics.gouv.fr</w:t>
        </w:r>
      </w:hyperlink>
      <w:r w:rsidRPr="00804D00">
        <w:rPr>
          <w:rFonts w:ascii="Open Sans" w:hAnsi="Open Sans" w:cs="Open Sans"/>
          <w:sz w:val="20"/>
          <w:szCs w:val="20"/>
        </w:rPr>
        <w:t>/ et la personne habilitée à engager le candidat doit être titulaire d’un certificat électronique afin de signer les fichiers composant sa réponse.</w:t>
      </w:r>
    </w:p>
    <w:p w14:paraId="7B37D954"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 xml:space="preserve">Les documents constitutifs de l’offre (acte d’engagement, annexes financières et cadre de réponse technique) devront être signés à l’aide d’un certificat de signature électronique valide. </w:t>
      </w:r>
    </w:p>
    <w:p w14:paraId="28995491" w14:textId="77777777" w:rsidR="001C2C95" w:rsidRPr="00804D00" w:rsidRDefault="001C2C95" w:rsidP="008E56BB">
      <w:pPr>
        <w:rPr>
          <w:rFonts w:ascii="Open Sans" w:hAnsi="Open Sans" w:cs="Open Sans"/>
          <w:sz w:val="20"/>
          <w:szCs w:val="20"/>
        </w:rPr>
      </w:pPr>
    </w:p>
    <w:p w14:paraId="1D4E0BA1"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L’absence ou l’invalidité de la signature électronique n’entraînera pas l’élimination du candidat mais celui-ci sera invité en cas d’attribution à signer sous forme matérialisée les principaux documents constitutifs de son offre soit l’acte d’engagement et les annexes financières.</w:t>
      </w:r>
    </w:p>
    <w:p w14:paraId="5620E7DE" w14:textId="77777777" w:rsidR="001C2C95" w:rsidRPr="00804D00" w:rsidRDefault="001C2C95" w:rsidP="001C2C95">
      <w:pPr>
        <w:widowControl w:val="0"/>
        <w:tabs>
          <w:tab w:val="left" w:pos="288"/>
          <w:tab w:val="left" w:pos="576"/>
          <w:tab w:val="left" w:pos="720"/>
          <w:tab w:val="left" w:pos="8928"/>
          <w:tab w:val="left" w:pos="9072"/>
        </w:tabs>
        <w:autoSpaceDE w:val="0"/>
        <w:autoSpaceDN w:val="0"/>
        <w:adjustRightInd w:val="0"/>
        <w:rPr>
          <w:rFonts w:ascii="Open Sans" w:hAnsi="Open Sans" w:cs="Open Sans"/>
          <w:sz w:val="20"/>
          <w:szCs w:val="20"/>
        </w:rPr>
      </w:pPr>
    </w:p>
    <w:p w14:paraId="476C1B52"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Attention, la signature numérisée (numérisation d’un document papier avec signature manuscrite) n’a pas la valeur d’une signature électronique.</w:t>
      </w:r>
    </w:p>
    <w:p w14:paraId="1960F34E" w14:textId="77777777" w:rsidR="001C2C95" w:rsidRPr="00804D00" w:rsidRDefault="001C2C95" w:rsidP="001C2C95">
      <w:pPr>
        <w:widowControl w:val="0"/>
        <w:tabs>
          <w:tab w:val="left" w:pos="288"/>
          <w:tab w:val="left" w:pos="576"/>
          <w:tab w:val="left" w:pos="720"/>
          <w:tab w:val="left" w:pos="8928"/>
          <w:tab w:val="left" w:pos="9072"/>
        </w:tabs>
        <w:autoSpaceDE w:val="0"/>
        <w:autoSpaceDN w:val="0"/>
        <w:adjustRightInd w:val="0"/>
        <w:rPr>
          <w:rFonts w:ascii="Open Sans" w:hAnsi="Open Sans" w:cs="Open Sans"/>
          <w:sz w:val="20"/>
          <w:szCs w:val="20"/>
        </w:rPr>
      </w:pPr>
    </w:p>
    <w:p w14:paraId="3762BAFF"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 xml:space="preserve">Le certificat de signature électronique utilisé doit être conforme aux exigences de l’arrêté du 22 mars 2019 (certificat qualifié et conforme au règlement « </w:t>
      </w:r>
      <w:proofErr w:type="spellStart"/>
      <w:r w:rsidRPr="00804D00">
        <w:rPr>
          <w:rFonts w:ascii="Open Sans" w:eastAsia="Arial Unicode MS" w:hAnsi="Open Sans" w:cs="Open Sans"/>
          <w:sz w:val="20"/>
          <w:szCs w:val="20"/>
        </w:rPr>
        <w:t>eIDAS</w:t>
      </w:r>
      <w:proofErr w:type="spellEnd"/>
      <w:r w:rsidRPr="00804D00">
        <w:rPr>
          <w:rFonts w:ascii="Open Sans" w:eastAsia="Arial Unicode MS" w:hAnsi="Open Sans" w:cs="Open Sans"/>
          <w:sz w:val="20"/>
          <w:szCs w:val="20"/>
        </w:rPr>
        <w:t xml:space="preserve"> ») ; les formats de signature acceptés sont </w:t>
      </w:r>
      <w:proofErr w:type="spellStart"/>
      <w:r w:rsidRPr="00804D00">
        <w:rPr>
          <w:rFonts w:ascii="Open Sans" w:eastAsia="Arial Unicode MS" w:hAnsi="Open Sans" w:cs="Open Sans"/>
          <w:sz w:val="20"/>
          <w:szCs w:val="20"/>
        </w:rPr>
        <w:t>XAdES</w:t>
      </w:r>
      <w:proofErr w:type="spellEnd"/>
      <w:r w:rsidRPr="00804D00">
        <w:rPr>
          <w:rFonts w:ascii="Open Sans" w:eastAsia="Arial Unicode MS" w:hAnsi="Open Sans" w:cs="Open Sans"/>
          <w:sz w:val="20"/>
          <w:szCs w:val="20"/>
        </w:rPr>
        <w:t xml:space="preserve">, </w:t>
      </w:r>
      <w:proofErr w:type="spellStart"/>
      <w:r w:rsidRPr="00804D00">
        <w:rPr>
          <w:rFonts w:ascii="Open Sans" w:eastAsia="Arial Unicode MS" w:hAnsi="Open Sans" w:cs="Open Sans"/>
          <w:sz w:val="20"/>
          <w:szCs w:val="20"/>
        </w:rPr>
        <w:t>CAdES</w:t>
      </w:r>
      <w:proofErr w:type="spellEnd"/>
      <w:r w:rsidRPr="00804D00">
        <w:rPr>
          <w:rFonts w:ascii="Open Sans" w:eastAsia="Arial Unicode MS" w:hAnsi="Open Sans" w:cs="Open Sans"/>
          <w:sz w:val="20"/>
          <w:szCs w:val="20"/>
        </w:rPr>
        <w:t xml:space="preserve"> ou </w:t>
      </w:r>
      <w:proofErr w:type="spellStart"/>
      <w:r w:rsidRPr="00804D00">
        <w:rPr>
          <w:rFonts w:ascii="Open Sans" w:eastAsia="Arial Unicode MS" w:hAnsi="Open Sans" w:cs="Open Sans"/>
          <w:sz w:val="20"/>
          <w:szCs w:val="20"/>
        </w:rPr>
        <w:t>PAdES</w:t>
      </w:r>
      <w:proofErr w:type="spellEnd"/>
      <w:r w:rsidRPr="00804D00">
        <w:rPr>
          <w:rFonts w:ascii="Open Sans" w:eastAsia="Arial Unicode MS" w:hAnsi="Open Sans" w:cs="Open Sans"/>
          <w:sz w:val="20"/>
          <w:szCs w:val="20"/>
        </w:rPr>
        <w:t xml:space="preserve">. </w:t>
      </w:r>
    </w:p>
    <w:p w14:paraId="61ACA34C" w14:textId="77777777" w:rsidR="001C2C95" w:rsidRPr="00804D00" w:rsidRDefault="001C2C95" w:rsidP="008E56BB">
      <w:pPr>
        <w:rPr>
          <w:rFonts w:ascii="Open Sans" w:eastAsia="Arial Unicode MS" w:hAnsi="Open Sans" w:cs="Open Sans"/>
          <w:sz w:val="20"/>
          <w:szCs w:val="20"/>
        </w:rPr>
      </w:pPr>
    </w:p>
    <w:p w14:paraId="37019292"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Dans le cas où le certificat de signature électronique utilisé n’émane pas de la liste de confiance française ou d’une liste d’un autre Etat-membre, le candidat doit fournir l’ensemble des éléments nécessaires afin de prouver que le certificat de signature utilisé est bien conforme aux exigences de l’arrêté du 22 mars 2019.</w:t>
      </w:r>
    </w:p>
    <w:p w14:paraId="5260BD76" w14:textId="77777777" w:rsidR="001C2C95" w:rsidRPr="00804D00" w:rsidRDefault="001C2C95" w:rsidP="008E56BB">
      <w:pPr>
        <w:rPr>
          <w:rFonts w:ascii="Open Sans" w:eastAsia="Arial Unicode MS" w:hAnsi="Open Sans" w:cs="Open Sans"/>
          <w:sz w:val="20"/>
          <w:szCs w:val="20"/>
        </w:rPr>
      </w:pPr>
    </w:p>
    <w:p w14:paraId="64512A36"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 xml:space="preserve">Les candidats doivent prévoir </w:t>
      </w:r>
      <w:r w:rsidRPr="00804D00">
        <w:rPr>
          <w:rFonts w:ascii="Open Sans" w:eastAsia="Arial Unicode MS" w:hAnsi="Open Sans" w:cs="Open Sans"/>
          <w:bCs/>
          <w:sz w:val="20"/>
          <w:szCs w:val="20"/>
        </w:rPr>
        <w:t>un délai d’obtention</w:t>
      </w:r>
      <w:r w:rsidRPr="00804D00">
        <w:rPr>
          <w:rFonts w:ascii="Open Sans" w:eastAsia="Arial Unicode MS" w:hAnsi="Open Sans" w:cs="Open Sans"/>
          <w:sz w:val="20"/>
          <w:szCs w:val="20"/>
        </w:rPr>
        <w:t xml:space="preserve"> pouvant aller jusqu'à plusieurs semaines selon les fournisseurs. La possession d’un certificat électronique n’est pas requise au stade du retrait du dossier de consultation (DCE) via la plate-forme</w:t>
      </w:r>
    </w:p>
    <w:p w14:paraId="18CD4B5C" w14:textId="77777777" w:rsidR="001C2C95" w:rsidRPr="00804D00" w:rsidRDefault="001C2C95" w:rsidP="008E56BB">
      <w:pPr>
        <w:rPr>
          <w:rFonts w:ascii="Open Sans" w:hAnsi="Open Sans" w:cs="Open Sans"/>
          <w:sz w:val="20"/>
          <w:szCs w:val="20"/>
        </w:rPr>
      </w:pPr>
    </w:p>
    <w:p w14:paraId="16D0D7EC"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Pour que le candidat puisse procéder à un dépôt de plis électronique et à la signature électronique de ses documents, il doit disposer d’un micro-ordinateur qui respecte les prérequis de la plate-forme de dématérialisation :</w:t>
      </w:r>
    </w:p>
    <w:p w14:paraId="64F847DB" w14:textId="77777777" w:rsidR="001C2C95" w:rsidRPr="00804D00" w:rsidRDefault="001C2C95"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Open Sans" w:eastAsia="Arial Unicode MS" w:hAnsi="Open Sans" w:cs="Open Sans"/>
          <w:sz w:val="20"/>
          <w:szCs w:val="20"/>
        </w:rPr>
      </w:pPr>
    </w:p>
    <w:p w14:paraId="23E99592" w14:textId="77777777" w:rsidR="001C2C95" w:rsidRPr="00804D00" w:rsidRDefault="00774F35"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Open Sans" w:eastAsia="Arial Unicode MS" w:hAnsi="Open Sans" w:cs="Open Sans"/>
          <w:sz w:val="20"/>
          <w:szCs w:val="20"/>
        </w:rPr>
      </w:pPr>
      <w:hyperlink r:id="rId13" w:anchor="rubrique_2)" w:history="1">
        <w:r w:rsidR="001C2C95" w:rsidRPr="00804D00">
          <w:rPr>
            <w:rFonts w:ascii="Open Sans" w:eastAsia="Arial Unicode MS" w:hAnsi="Open Sans" w:cs="Open Sans"/>
            <w:color w:val="0000FF"/>
            <w:sz w:val="20"/>
            <w:szCs w:val="20"/>
            <w:u w:val="single"/>
          </w:rPr>
          <w:t>https://www.marches-publics.gouv.fr/?page=commun.PrerequisTechniques&amp;calledFrom=entreprise#rubrique_2)</w:t>
        </w:r>
      </w:hyperlink>
    </w:p>
    <w:p w14:paraId="531BC2ED" w14:textId="77777777" w:rsidR="001C2C95" w:rsidRPr="00804D00" w:rsidRDefault="001C2C95"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Open Sans" w:eastAsia="Arial Unicode MS" w:hAnsi="Open Sans" w:cs="Open Sans"/>
          <w:sz w:val="20"/>
          <w:szCs w:val="20"/>
        </w:rPr>
      </w:pPr>
    </w:p>
    <w:p w14:paraId="6B11E379" w14:textId="77777777" w:rsidR="001C2C95" w:rsidRPr="00804D00" w:rsidRDefault="001C2C95" w:rsidP="008E56BB">
      <w:pPr>
        <w:rPr>
          <w:rFonts w:ascii="Open Sans" w:hAnsi="Open Sans" w:cs="Open Sans"/>
          <w:sz w:val="20"/>
          <w:szCs w:val="20"/>
        </w:rPr>
      </w:pPr>
      <w:r w:rsidRPr="00804D00">
        <w:rPr>
          <w:rFonts w:ascii="Open Sans" w:eastAsia="Arial Unicode MS" w:hAnsi="Open Sans" w:cs="Open Sans"/>
          <w:sz w:val="20"/>
          <w:szCs w:val="20"/>
        </w:rPr>
        <w:t>Afin d’acquérir ces instruments, les candidats peuvent se référer à l’aide technique en ligne disponible dans la rubrique « Aide » sur le site</w:t>
      </w:r>
      <w:r w:rsidRPr="00804D00">
        <w:rPr>
          <w:rFonts w:ascii="Open Sans" w:hAnsi="Open Sans" w:cs="Open Sans"/>
          <w:sz w:val="20"/>
          <w:szCs w:val="20"/>
        </w:rPr>
        <w:t> :</w:t>
      </w:r>
    </w:p>
    <w:p w14:paraId="28508FF2" w14:textId="77777777" w:rsidR="001C2C95" w:rsidRPr="00804D00" w:rsidRDefault="001C2C95" w:rsidP="008E56BB">
      <w:pPr>
        <w:rPr>
          <w:rFonts w:ascii="Open Sans" w:hAnsi="Open Sans" w:cs="Open Sans"/>
          <w:sz w:val="20"/>
          <w:szCs w:val="20"/>
        </w:rPr>
      </w:pPr>
    </w:p>
    <w:p w14:paraId="35AEFB79" w14:textId="77777777" w:rsidR="001C2C95" w:rsidRPr="00804D00" w:rsidRDefault="00774F35" w:rsidP="009F5923">
      <w:pPr>
        <w:jc w:val="center"/>
        <w:rPr>
          <w:rFonts w:ascii="Open Sans" w:hAnsi="Open Sans" w:cs="Open Sans"/>
          <w:sz w:val="20"/>
          <w:szCs w:val="20"/>
        </w:rPr>
      </w:pPr>
      <w:hyperlink r:id="rId14" w:history="1">
        <w:r w:rsidR="001C2C95" w:rsidRPr="00804D00">
          <w:rPr>
            <w:rFonts w:ascii="Open Sans" w:hAnsi="Open Sans" w:cs="Open Sans"/>
            <w:color w:val="0000FF"/>
            <w:sz w:val="20"/>
            <w:szCs w:val="20"/>
            <w:u w:val="single"/>
          </w:rPr>
          <w:t>https://www.marches-publics.gouv.fr/?page=entreprise.AccueilEntreprise</w:t>
        </w:r>
      </w:hyperlink>
    </w:p>
    <w:p w14:paraId="14F23284" w14:textId="77777777" w:rsidR="001C2C95" w:rsidRPr="00804D00" w:rsidRDefault="001C2C95" w:rsidP="008E56BB">
      <w:pPr>
        <w:rPr>
          <w:rFonts w:ascii="Open Sans" w:hAnsi="Open Sans" w:cs="Open Sans"/>
          <w:sz w:val="20"/>
          <w:szCs w:val="20"/>
        </w:rPr>
      </w:pPr>
    </w:p>
    <w:p w14:paraId="2A88B876"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A l’exception des documents nécessitant d’être co-signés, l’opération d’horodatage et de signature électronique des documents est effectuée sur la plate-forme de dématérialisation lors du dépôt des candidatures. Dans le cas d’un groupement de candidats, l’ensemble des membres du groupement doivent signer en utilisant à tour de rôle l’outil de signature disponible sur la plate-forme de dématérialisation.</w:t>
      </w:r>
    </w:p>
    <w:p w14:paraId="5A195DC8" w14:textId="77777777" w:rsidR="001C2C95" w:rsidRPr="00804D00" w:rsidRDefault="001C2C95" w:rsidP="008E56BB">
      <w:pPr>
        <w:rPr>
          <w:rFonts w:ascii="Open Sans" w:hAnsi="Open Sans" w:cs="Open Sans"/>
          <w:sz w:val="20"/>
          <w:szCs w:val="20"/>
        </w:rPr>
      </w:pPr>
    </w:p>
    <w:p w14:paraId="1A2FB679"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Lors de son dépôt, le candidat doit signer individuellement les formulaires constitutifs de sa candidature et de son offre au moyen de son certificat de signature électronique.</w:t>
      </w:r>
    </w:p>
    <w:p w14:paraId="3377FA41" w14:textId="77777777" w:rsidR="001C2C95" w:rsidRPr="00804D00" w:rsidRDefault="001C2C95" w:rsidP="008E56BB">
      <w:pPr>
        <w:rPr>
          <w:rFonts w:ascii="Open Sans" w:hAnsi="Open Sans" w:cs="Open Sans"/>
          <w:sz w:val="20"/>
          <w:szCs w:val="20"/>
        </w:rPr>
      </w:pPr>
    </w:p>
    <w:p w14:paraId="1CC84F3B"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En effet, la signature électronique d’un fichier zip (dossier électronique qui contient plusieurs autres documents électroniques) ne suffit pas. La seule signature d’un fichier zip contenant l’ensemble des documents ne peut être assimilée à la signature électronique de chacun de ces documents.</w:t>
      </w:r>
    </w:p>
    <w:p w14:paraId="4B944613" w14:textId="77777777" w:rsidR="001C2C95" w:rsidRPr="00804D00" w:rsidRDefault="001C2C95" w:rsidP="008E56BB">
      <w:pPr>
        <w:rPr>
          <w:rFonts w:ascii="Open Sans" w:hAnsi="Open Sans" w:cs="Open Sans"/>
          <w:sz w:val="20"/>
          <w:szCs w:val="20"/>
        </w:rPr>
      </w:pPr>
    </w:p>
    <w:p w14:paraId="12513739"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 xml:space="preserve">Par ailleurs, si l’un des formulaires constitutifs la candidature ou de l’offre du candidat est modifié après signature, le « couple » document signé et document de signature ne seront plus cohérents. La signature du document sera alors invalide. Il faut dans ce cas renouveler l’opération de signature du document modifié.  </w:t>
      </w:r>
    </w:p>
    <w:p w14:paraId="50C043E6" w14:textId="77777777" w:rsidR="001C2C95" w:rsidRPr="00804D00" w:rsidRDefault="001C2C95" w:rsidP="008E56BB">
      <w:pPr>
        <w:rPr>
          <w:rFonts w:ascii="Open Sans" w:hAnsi="Open Sans" w:cs="Open Sans"/>
          <w:sz w:val="20"/>
          <w:szCs w:val="20"/>
        </w:rPr>
      </w:pPr>
    </w:p>
    <w:p w14:paraId="7AF99F40"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Les fichiers constitutifs de la candidature et de l’offre du candidat doivent être signés avec la fonctionnalité de signature individuelle de documents accessible sur la plate-forme https://www.marches-publics.gouv.fr/.</w:t>
      </w:r>
    </w:p>
    <w:p w14:paraId="555F4C24" w14:textId="77777777" w:rsidR="001C2C95" w:rsidRPr="00804D00" w:rsidRDefault="001C2C95" w:rsidP="008E56BB">
      <w:pPr>
        <w:rPr>
          <w:rFonts w:ascii="Open Sans" w:hAnsi="Open Sans" w:cs="Open Sans"/>
          <w:sz w:val="20"/>
          <w:szCs w:val="20"/>
        </w:rPr>
      </w:pPr>
    </w:p>
    <w:p w14:paraId="43F8DE84" w14:textId="77777777" w:rsidR="001C2C95" w:rsidRPr="00804D00" w:rsidRDefault="001C2C95" w:rsidP="008E56BB">
      <w:pPr>
        <w:rPr>
          <w:rFonts w:ascii="Open Sans" w:hAnsi="Open Sans" w:cs="Open Sans"/>
          <w:sz w:val="20"/>
          <w:szCs w:val="20"/>
        </w:rPr>
      </w:pPr>
      <w:r w:rsidRPr="00804D00">
        <w:rPr>
          <w:rFonts w:ascii="Open Sans" w:hAnsi="Open Sans" w:cs="Open Sans"/>
          <w:sz w:val="20"/>
          <w:szCs w:val="20"/>
        </w:rPr>
        <w:t>Néanmoins, si le candidat utilise un autre outil pour signer électroniquement ses documents, celui-ci transmet, avec les documents signés, les éléments nécessaires pour procéder à la vérification de la validité de la signature et de l’intégrité du document, et ce, gratuitement.</w:t>
      </w:r>
    </w:p>
    <w:p w14:paraId="3D7D34D6" w14:textId="77777777" w:rsidR="001C2C95" w:rsidRPr="00804D00" w:rsidRDefault="001C2C95" w:rsidP="008E56BB">
      <w:pPr>
        <w:rPr>
          <w:rFonts w:ascii="Open Sans" w:hAnsi="Open Sans" w:cs="Open Sans"/>
          <w:sz w:val="20"/>
          <w:szCs w:val="20"/>
        </w:rPr>
      </w:pPr>
    </w:p>
    <w:p w14:paraId="0760C924" w14:textId="28F25D43" w:rsidR="001C2C95" w:rsidRPr="00804D00" w:rsidRDefault="001C2C95" w:rsidP="008E56BB">
      <w:pPr>
        <w:rPr>
          <w:rFonts w:ascii="Open Sans" w:hAnsi="Open Sans" w:cs="Open Sans"/>
          <w:sz w:val="20"/>
          <w:szCs w:val="20"/>
        </w:rPr>
      </w:pPr>
      <w:r w:rsidRPr="00804D00">
        <w:rPr>
          <w:rFonts w:ascii="Open Sans" w:hAnsi="Open Sans" w:cs="Open Sans"/>
          <w:sz w:val="20"/>
          <w:szCs w:val="20"/>
        </w:rPr>
        <w:t>Ce mode d'emploi contient, au moins, les informations suivantes :</w:t>
      </w:r>
    </w:p>
    <w:p w14:paraId="74F08E3B" w14:textId="77777777" w:rsidR="00EB3338" w:rsidRPr="00804D00" w:rsidRDefault="00EB3338" w:rsidP="008E56BB">
      <w:pPr>
        <w:rPr>
          <w:rFonts w:ascii="Open Sans" w:hAnsi="Open Sans" w:cs="Open Sans"/>
          <w:sz w:val="20"/>
          <w:szCs w:val="20"/>
        </w:rPr>
      </w:pPr>
    </w:p>
    <w:p w14:paraId="271123ED" w14:textId="042E8C23" w:rsidR="001C2C95" w:rsidRPr="00804D00" w:rsidRDefault="001C2C95" w:rsidP="00EB3338">
      <w:pPr>
        <w:pStyle w:val="Paragraphedeliste"/>
        <w:numPr>
          <w:ilvl w:val="0"/>
          <w:numId w:val="32"/>
        </w:numPr>
        <w:rPr>
          <w:rFonts w:ascii="Open Sans" w:hAnsi="Open Sans"/>
          <w:sz w:val="20"/>
          <w:szCs w:val="20"/>
        </w:rPr>
      </w:pPr>
      <w:r w:rsidRPr="00804D00">
        <w:rPr>
          <w:rFonts w:ascii="Open Sans" w:hAnsi="Open Sans"/>
          <w:sz w:val="20"/>
          <w:szCs w:val="20"/>
        </w:rPr>
        <w:t>1°</w:t>
      </w:r>
      <w:r w:rsidR="00EB3338" w:rsidRPr="00804D00">
        <w:rPr>
          <w:rFonts w:ascii="Open Sans" w:hAnsi="Open Sans"/>
          <w:sz w:val="20"/>
          <w:szCs w:val="20"/>
        </w:rPr>
        <w:t xml:space="preserve"> : </w:t>
      </w:r>
      <w:r w:rsidRPr="00804D00">
        <w:rPr>
          <w:rFonts w:ascii="Open Sans" w:hAnsi="Open Sans"/>
          <w:sz w:val="20"/>
          <w:szCs w:val="20"/>
        </w:rPr>
        <w:t>La procédure permettant la vérification de la validité de la signature ;</w:t>
      </w:r>
    </w:p>
    <w:p w14:paraId="579BF744" w14:textId="7214C276" w:rsidR="001C2C95" w:rsidRPr="00804D00" w:rsidRDefault="001C2C95" w:rsidP="00EB3338">
      <w:pPr>
        <w:pStyle w:val="Paragraphedeliste"/>
        <w:numPr>
          <w:ilvl w:val="0"/>
          <w:numId w:val="32"/>
        </w:numPr>
        <w:rPr>
          <w:rFonts w:ascii="Open Sans" w:hAnsi="Open Sans"/>
          <w:sz w:val="20"/>
          <w:szCs w:val="20"/>
        </w:rPr>
      </w:pPr>
      <w:r w:rsidRPr="00804D00">
        <w:rPr>
          <w:rFonts w:ascii="Open Sans" w:hAnsi="Open Sans"/>
          <w:sz w:val="20"/>
          <w:szCs w:val="20"/>
        </w:rPr>
        <w:t>2°</w:t>
      </w:r>
      <w:r w:rsidR="00EB3338" w:rsidRPr="00804D00">
        <w:rPr>
          <w:rFonts w:ascii="Open Sans" w:hAnsi="Open Sans"/>
          <w:sz w:val="20"/>
          <w:szCs w:val="20"/>
        </w:rPr>
        <w:t xml:space="preserve"> : </w:t>
      </w:r>
      <w:r w:rsidRPr="00804D00">
        <w:rPr>
          <w:rFonts w:ascii="Open Sans" w:hAnsi="Open Sans"/>
          <w:sz w:val="20"/>
          <w:szCs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1569C013" w14:textId="77777777" w:rsidR="001C2C95" w:rsidRPr="00804D00" w:rsidRDefault="001C2C95" w:rsidP="008E56BB">
      <w:pPr>
        <w:rPr>
          <w:rFonts w:ascii="Open Sans" w:hAnsi="Open Sans" w:cs="Open Sans"/>
          <w:sz w:val="20"/>
          <w:szCs w:val="20"/>
        </w:rPr>
      </w:pPr>
    </w:p>
    <w:p w14:paraId="14FA609D"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 xml:space="preserve">Après la préparation des fichiers, les candidats se connectent sur la plate-forme à l’adresse </w:t>
      </w:r>
      <w:r w:rsidRPr="00804D00">
        <w:rPr>
          <w:rFonts w:ascii="Open Sans" w:hAnsi="Open Sans" w:cs="Open Sans"/>
          <w:sz w:val="20"/>
          <w:szCs w:val="20"/>
        </w:rPr>
        <w:t>https://www.marches-publics.gouv.fr/</w:t>
      </w:r>
      <w:r w:rsidRPr="00804D00">
        <w:rPr>
          <w:rFonts w:ascii="Open Sans" w:eastAsia="Arial Unicode MS" w:hAnsi="Open Sans" w:cs="Open Sans"/>
          <w:sz w:val="20"/>
          <w:szCs w:val="20"/>
        </w:rPr>
        <w:t xml:space="preserve">. Ils doivent les déposer dans les espaces qui leur sont réservés sur la page de réponse à cette consultation de la plate-forme, chaque consultation ayant une page spécifique de réponse. Une fois l’ensemble des éléments réunis sur la page de constitution de la réponse, les candidats signent électroniquement l’ensemble des documents, lancent le chiffrement de l’offre complète, et enfin déposent les réponses. </w:t>
      </w:r>
    </w:p>
    <w:p w14:paraId="645913FE" w14:textId="77777777" w:rsidR="001C2C95" w:rsidRPr="00804D00" w:rsidRDefault="001C2C95" w:rsidP="008E56BB">
      <w:pPr>
        <w:rPr>
          <w:rFonts w:ascii="Open Sans" w:eastAsia="Arial Unicode MS" w:hAnsi="Open Sans" w:cs="Open Sans"/>
          <w:sz w:val="20"/>
          <w:szCs w:val="20"/>
        </w:rPr>
      </w:pPr>
    </w:p>
    <w:p w14:paraId="4860D083"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Les échanges sont sécurisés grâce à l’utilisation du protocole https.</w:t>
      </w:r>
    </w:p>
    <w:p w14:paraId="452C183E" w14:textId="77777777" w:rsidR="001C2C95" w:rsidRPr="00804D00" w:rsidRDefault="001C2C95" w:rsidP="008E56BB">
      <w:pPr>
        <w:rPr>
          <w:rFonts w:ascii="Open Sans" w:eastAsia="Arial Unicode MS" w:hAnsi="Open Sans" w:cs="Open Sans"/>
          <w:sz w:val="20"/>
          <w:szCs w:val="20"/>
        </w:rPr>
      </w:pPr>
    </w:p>
    <w:p w14:paraId="5830ABCE" w14:textId="7CF120FD" w:rsidR="005C4EB5" w:rsidRPr="00804D00" w:rsidRDefault="001C2C95" w:rsidP="00EA46F1">
      <w:pPr>
        <w:rPr>
          <w:rFonts w:ascii="Open Sans" w:eastAsia="Arial Unicode MS" w:hAnsi="Open Sans" w:cs="Open Sans"/>
          <w:sz w:val="20"/>
          <w:szCs w:val="20"/>
        </w:rPr>
      </w:pPr>
      <w:r w:rsidRPr="00804D00">
        <w:rPr>
          <w:rFonts w:ascii="Open Sans" w:eastAsia="Arial Unicode MS" w:hAnsi="Open Sans" w:cs="Open Sans"/>
          <w:sz w:val="20"/>
          <w:szCs w:val="20"/>
        </w:rPr>
        <w:t>La durée du téléchargement est fonction du débit de l’accès Internet du candidat et de la taille des documents à transmettre.</w:t>
      </w:r>
    </w:p>
    <w:p w14:paraId="609AF76C" w14:textId="77777777" w:rsidR="001C2C95" w:rsidRPr="00804D00" w:rsidRDefault="001C2C95" w:rsidP="001C2C95">
      <w:pPr>
        <w:widowControl w:val="0"/>
        <w:autoSpaceDE w:val="0"/>
        <w:autoSpaceDN w:val="0"/>
        <w:adjustRightInd w:val="0"/>
        <w:rPr>
          <w:rFonts w:ascii="Open Sans" w:eastAsia="Arial Unicode MS" w:hAnsi="Open Sans" w:cs="Open Sans"/>
          <w:sz w:val="20"/>
          <w:szCs w:val="20"/>
        </w:rPr>
      </w:pPr>
    </w:p>
    <w:p w14:paraId="3412C1AD" w14:textId="03875D99" w:rsidR="001C2C95" w:rsidRPr="00804D00" w:rsidRDefault="008E56BB" w:rsidP="008E56BB">
      <w:pPr>
        <w:pStyle w:val="Paragraphedeliste"/>
        <w:numPr>
          <w:ilvl w:val="0"/>
          <w:numId w:val="20"/>
        </w:numPr>
        <w:rPr>
          <w:rFonts w:ascii="Open Sans" w:eastAsia="Arial Unicode MS" w:hAnsi="Open Sans"/>
          <w:b/>
          <w:bCs/>
          <w:sz w:val="20"/>
          <w:szCs w:val="20"/>
        </w:rPr>
      </w:pPr>
      <w:r w:rsidRPr="00804D00">
        <w:rPr>
          <w:rFonts w:ascii="Open Sans" w:eastAsia="Arial Unicode MS" w:hAnsi="Open Sans"/>
          <w:b/>
          <w:bCs/>
          <w:sz w:val="20"/>
          <w:szCs w:val="20"/>
          <w:u w:val="single"/>
        </w:rPr>
        <w:t>C</w:t>
      </w:r>
      <w:r w:rsidR="001C2C95" w:rsidRPr="00804D00">
        <w:rPr>
          <w:rFonts w:ascii="Open Sans" w:eastAsia="Arial Unicode MS" w:hAnsi="Open Sans"/>
          <w:b/>
          <w:bCs/>
          <w:sz w:val="20"/>
          <w:szCs w:val="20"/>
          <w:u w:val="single"/>
        </w:rPr>
        <w:t>opie de sauvegarde</w:t>
      </w:r>
    </w:p>
    <w:p w14:paraId="4E9CE2B6" w14:textId="77777777" w:rsidR="001C2C95" w:rsidRPr="00804D00" w:rsidRDefault="001C2C95" w:rsidP="001C2C95">
      <w:pPr>
        <w:widowControl w:val="0"/>
        <w:autoSpaceDE w:val="0"/>
        <w:autoSpaceDN w:val="0"/>
        <w:adjustRightInd w:val="0"/>
        <w:rPr>
          <w:rFonts w:ascii="Open Sans" w:eastAsia="Arial Unicode MS" w:hAnsi="Open Sans" w:cs="Open Sans"/>
          <w:bCs/>
          <w:sz w:val="20"/>
          <w:szCs w:val="20"/>
        </w:rPr>
      </w:pPr>
    </w:p>
    <w:p w14:paraId="73B24A4A"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 xml:space="preserve">Lorsque, conformément </w:t>
      </w:r>
      <w:r w:rsidRPr="00804D00">
        <w:rPr>
          <w:rFonts w:ascii="Open Sans" w:hAnsi="Open Sans" w:cs="Open Sans"/>
          <w:sz w:val="20"/>
          <w:szCs w:val="20"/>
        </w:rPr>
        <w:t>à l’article R. 2132-11 du Code de la commande publique</w:t>
      </w:r>
      <w:r w:rsidRPr="00804D00">
        <w:rPr>
          <w:rFonts w:ascii="Open Sans" w:eastAsia="Arial Unicode MS" w:hAnsi="Open Sans" w:cs="Open Sans"/>
          <w:sz w:val="20"/>
          <w:szCs w:val="20"/>
        </w:rPr>
        <w:t>, la candidature et l’offre sont envoyée par voie électronique, une copie de sauvegarde peut être envoyée dans les conditions fixées par arrêté du ministre chargé de l’économie (arrêté du 22 mars 2019 fixant les modalités de mise à disposition des documents de la consultation et de la copie de sauvegarde).</w:t>
      </w:r>
    </w:p>
    <w:p w14:paraId="19D8E17C" w14:textId="77777777" w:rsidR="001C2C95" w:rsidRPr="00804D00" w:rsidRDefault="001C2C95" w:rsidP="008E56BB">
      <w:pPr>
        <w:rPr>
          <w:rFonts w:ascii="Open Sans" w:eastAsia="Arial Unicode MS" w:hAnsi="Open Sans" w:cs="Open Sans"/>
          <w:sz w:val="20"/>
          <w:szCs w:val="20"/>
        </w:rPr>
      </w:pPr>
    </w:p>
    <w:p w14:paraId="304F1B67" w14:textId="77777777" w:rsidR="001C2C95" w:rsidRPr="00804D00" w:rsidRDefault="001C2C95" w:rsidP="008E56BB">
      <w:pPr>
        <w:rPr>
          <w:rFonts w:ascii="Open Sans" w:hAnsi="Open Sans" w:cs="Open Sans"/>
          <w:sz w:val="20"/>
          <w:szCs w:val="20"/>
        </w:rPr>
      </w:pPr>
      <w:r w:rsidRPr="00804D00">
        <w:rPr>
          <w:rFonts w:ascii="Open Sans" w:eastAsia="Arial Unicode MS" w:hAnsi="Open Sans" w:cs="Open Sans"/>
          <w:sz w:val="20"/>
          <w:szCs w:val="20"/>
        </w:rPr>
        <w:t>La copie de sauvegarde doit être placée dans un pli scellé comportant la mention lisible : « copie de sauvegarde »,</w:t>
      </w:r>
      <w:r w:rsidRPr="00804D00">
        <w:rPr>
          <w:rFonts w:ascii="Open Sans" w:hAnsi="Open Sans" w:cs="Open Sans"/>
          <w:sz w:val="20"/>
          <w:szCs w:val="20"/>
        </w:rPr>
        <w:t xml:space="preserve"> le numéro et l’intitulé de la consultation et le nom du candidat auxquels elle se rapporte.</w:t>
      </w:r>
    </w:p>
    <w:p w14:paraId="65DB1196" w14:textId="77777777" w:rsidR="001C2C95" w:rsidRPr="00804D00" w:rsidRDefault="001C2C95" w:rsidP="008E56BB">
      <w:pPr>
        <w:rPr>
          <w:rFonts w:ascii="Open Sans" w:eastAsia="Arial Unicode MS" w:hAnsi="Open Sans" w:cs="Open Sans"/>
          <w:sz w:val="20"/>
          <w:szCs w:val="20"/>
        </w:rPr>
      </w:pPr>
    </w:p>
    <w:p w14:paraId="6F4662D7" w14:textId="61182D16" w:rsidR="001C2C95" w:rsidRPr="00804D00" w:rsidRDefault="001C2C95" w:rsidP="00804D00">
      <w:pPr>
        <w:rPr>
          <w:rFonts w:ascii="Open Sans" w:eastAsia="Arial Unicode MS" w:hAnsi="Open Sans" w:cs="Open Sans"/>
          <w:sz w:val="20"/>
          <w:szCs w:val="20"/>
        </w:rPr>
      </w:pPr>
      <w:r w:rsidRPr="00804D00">
        <w:rPr>
          <w:rFonts w:ascii="Open Sans" w:eastAsia="Arial Unicode MS" w:hAnsi="Open Sans" w:cs="Open Sans"/>
          <w:sz w:val="20"/>
          <w:szCs w:val="20"/>
        </w:rPr>
        <w:t xml:space="preserve">Le candidat qui effectue à la fois une transmission électronique et, à titre de copie de sauvegarde, une transmission sur support physique électronique ou sur support papier doit faire parvenir cette copie dans les délais impartis pour la remise des candidatures ou des offres, à l’adresse suivante : </w:t>
      </w:r>
    </w:p>
    <w:p w14:paraId="7A4ACABD" w14:textId="77777777" w:rsidR="001C2C95" w:rsidRPr="009F58E8" w:rsidRDefault="001C2C95" w:rsidP="008E56BB">
      <w:pPr>
        <w:rPr>
          <w:rFonts w:eastAsia="Arial Unicode MS"/>
        </w:rPr>
      </w:pPr>
    </w:p>
    <w:p w14:paraId="22509F96" w14:textId="77777777" w:rsidR="001C2C95" w:rsidRPr="00804D00" w:rsidRDefault="001C2C95" w:rsidP="008E56BB">
      <w:pPr>
        <w:jc w:val="center"/>
        <w:rPr>
          <w:rFonts w:ascii="Open Sans" w:eastAsia="Arial Unicode MS" w:hAnsi="Open Sans" w:cs="Open Sans"/>
          <w:b/>
          <w:sz w:val="20"/>
          <w:szCs w:val="20"/>
        </w:rPr>
      </w:pPr>
      <w:r w:rsidRPr="00804D00">
        <w:rPr>
          <w:rFonts w:ascii="Open Sans" w:eastAsia="Arial Unicode MS" w:hAnsi="Open Sans" w:cs="Open Sans"/>
          <w:b/>
          <w:sz w:val="20"/>
          <w:szCs w:val="20"/>
        </w:rPr>
        <w:t>AGENCE GENERALE DES EQUIPEMENTS ET PRODUITS DE SANTE</w:t>
      </w:r>
    </w:p>
    <w:p w14:paraId="0A06F8C4" w14:textId="77777777" w:rsidR="001C2C95" w:rsidRPr="00804D00" w:rsidRDefault="001C2C95" w:rsidP="008E56BB">
      <w:pPr>
        <w:jc w:val="center"/>
        <w:rPr>
          <w:rFonts w:ascii="Open Sans" w:eastAsia="Arial Unicode MS" w:hAnsi="Open Sans" w:cs="Open Sans"/>
          <w:b/>
          <w:sz w:val="20"/>
          <w:szCs w:val="20"/>
        </w:rPr>
      </w:pPr>
      <w:r w:rsidRPr="00804D00">
        <w:rPr>
          <w:rFonts w:ascii="Open Sans" w:eastAsia="Arial Unicode MS" w:hAnsi="Open Sans" w:cs="Open Sans"/>
          <w:b/>
          <w:sz w:val="20"/>
          <w:szCs w:val="20"/>
        </w:rPr>
        <w:t>Direction des ACHATS</w:t>
      </w:r>
    </w:p>
    <w:p w14:paraId="48821E51" w14:textId="77777777" w:rsidR="001C2C95" w:rsidRPr="00804D00" w:rsidRDefault="001C2C95" w:rsidP="008E56BB">
      <w:pPr>
        <w:jc w:val="center"/>
        <w:rPr>
          <w:rFonts w:ascii="Open Sans" w:eastAsia="Arial Unicode MS" w:hAnsi="Open Sans" w:cs="Open Sans"/>
          <w:b/>
          <w:sz w:val="20"/>
          <w:szCs w:val="20"/>
        </w:rPr>
      </w:pPr>
      <w:r w:rsidRPr="00804D00">
        <w:rPr>
          <w:rFonts w:ascii="Open Sans" w:eastAsia="Arial Unicode MS" w:hAnsi="Open Sans" w:cs="Open Sans"/>
          <w:b/>
          <w:sz w:val="20"/>
          <w:szCs w:val="20"/>
        </w:rPr>
        <w:t>Département des marchés IT</w:t>
      </w:r>
    </w:p>
    <w:p w14:paraId="42D1DC39" w14:textId="77777777" w:rsidR="001C2C95" w:rsidRPr="00804D00" w:rsidRDefault="001C2C95" w:rsidP="008E56BB">
      <w:pPr>
        <w:jc w:val="center"/>
        <w:rPr>
          <w:rFonts w:ascii="Open Sans" w:eastAsia="Arial Unicode MS" w:hAnsi="Open Sans" w:cs="Open Sans"/>
          <w:b/>
          <w:sz w:val="20"/>
          <w:szCs w:val="20"/>
        </w:rPr>
      </w:pPr>
      <w:r w:rsidRPr="00804D00">
        <w:rPr>
          <w:rFonts w:ascii="Open Sans" w:eastAsia="Arial Unicode MS" w:hAnsi="Open Sans" w:cs="Open Sans"/>
          <w:b/>
          <w:sz w:val="20"/>
          <w:szCs w:val="20"/>
        </w:rPr>
        <w:t>7 rue du Fer à Moulin 75221 - PARIS CEDEX 05</w:t>
      </w:r>
    </w:p>
    <w:p w14:paraId="07FA4589" w14:textId="77777777" w:rsidR="001C2C95" w:rsidRPr="00804D00" w:rsidRDefault="001C2C95" w:rsidP="008E56BB">
      <w:pPr>
        <w:rPr>
          <w:rFonts w:ascii="Open Sans" w:eastAsia="Arial Unicode MS" w:hAnsi="Open Sans" w:cs="Open Sans"/>
          <w:sz w:val="20"/>
          <w:szCs w:val="20"/>
        </w:rPr>
      </w:pPr>
    </w:p>
    <w:p w14:paraId="274A4F8B"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La copie de sauvegarde ne peut être ouverte que lorsque l’AGEPS a détecté un programme informatique malveillant dans les candidatures et les offres transmises par voie électronique ou que ces dernières ne sont pas parvenues à l’AGEPS dans les délais de dépôt des candidatures et des offres malgré un envoi effectué dans ces délais ou en cas d’absence de réussite d’ouverture de ces documents.</w:t>
      </w:r>
    </w:p>
    <w:p w14:paraId="68DA58DE" w14:textId="77777777" w:rsidR="001C2C95" w:rsidRPr="00804D00" w:rsidRDefault="001C2C95" w:rsidP="001C2C95">
      <w:pPr>
        <w:widowControl w:val="0"/>
        <w:autoSpaceDE w:val="0"/>
        <w:autoSpaceDN w:val="0"/>
        <w:adjustRightInd w:val="0"/>
        <w:rPr>
          <w:rFonts w:ascii="Open Sans" w:eastAsia="Arial Unicode MS" w:hAnsi="Open Sans" w:cs="Open Sans"/>
          <w:iCs/>
          <w:sz w:val="20"/>
          <w:szCs w:val="20"/>
        </w:rPr>
      </w:pPr>
    </w:p>
    <w:p w14:paraId="1B902088" w14:textId="77777777" w:rsidR="001C2C95" w:rsidRPr="00804D00" w:rsidRDefault="001C2C95" w:rsidP="008E56BB">
      <w:pPr>
        <w:pStyle w:val="Paragraphedeliste"/>
        <w:numPr>
          <w:ilvl w:val="0"/>
          <w:numId w:val="20"/>
        </w:numPr>
        <w:rPr>
          <w:rFonts w:ascii="Open Sans" w:eastAsia="Arial Unicode MS" w:hAnsi="Open Sans"/>
          <w:b/>
          <w:bCs/>
          <w:sz w:val="20"/>
          <w:szCs w:val="20"/>
          <w:u w:val="single"/>
        </w:rPr>
      </w:pPr>
      <w:r w:rsidRPr="00804D00">
        <w:rPr>
          <w:rFonts w:ascii="Open Sans" w:eastAsia="Arial Unicode MS" w:hAnsi="Open Sans"/>
          <w:b/>
          <w:bCs/>
          <w:sz w:val="20"/>
          <w:szCs w:val="20"/>
          <w:u w:val="single"/>
        </w:rPr>
        <w:t>Antivirus</w:t>
      </w:r>
    </w:p>
    <w:p w14:paraId="033CB9C2" w14:textId="77777777" w:rsidR="001C2C95" w:rsidRPr="00804D00" w:rsidRDefault="001C2C95" w:rsidP="001C2C95">
      <w:pPr>
        <w:widowControl w:val="0"/>
        <w:autoSpaceDE w:val="0"/>
        <w:autoSpaceDN w:val="0"/>
        <w:adjustRightInd w:val="0"/>
        <w:rPr>
          <w:rFonts w:ascii="Open Sans" w:eastAsia="Arial Unicode MS" w:hAnsi="Open Sans" w:cs="Open Sans"/>
          <w:b/>
          <w:bCs/>
          <w:sz w:val="20"/>
          <w:szCs w:val="20"/>
          <w:u w:val="single"/>
        </w:rPr>
      </w:pPr>
    </w:p>
    <w:p w14:paraId="4BAEEB5E" w14:textId="77777777" w:rsidR="001C2C95" w:rsidRPr="00804D00" w:rsidRDefault="001C2C95" w:rsidP="008E56BB">
      <w:pPr>
        <w:rPr>
          <w:rFonts w:ascii="Open Sans" w:eastAsia="Arial Unicode MS" w:hAnsi="Open Sans" w:cs="Open Sans"/>
          <w:sz w:val="20"/>
          <w:szCs w:val="20"/>
        </w:rPr>
      </w:pPr>
      <w:r w:rsidRPr="00804D00">
        <w:rPr>
          <w:rFonts w:ascii="Open Sans" w:eastAsia="Arial Unicode MS" w:hAnsi="Open Sans" w:cs="Open Sans"/>
          <w:sz w:val="20"/>
          <w:szCs w:val="20"/>
        </w:rPr>
        <w:t xml:space="preserve">Tout fichier constitutif de la </w:t>
      </w:r>
      <w:r w:rsidRPr="00804D00">
        <w:rPr>
          <w:rFonts w:ascii="Open Sans" w:eastAsia="Arial Unicode MS" w:hAnsi="Open Sans" w:cs="Open Sans"/>
          <w:bCs/>
          <w:sz w:val="20"/>
          <w:szCs w:val="20"/>
        </w:rPr>
        <w:t>candidature et de l’offre</w:t>
      </w:r>
      <w:r w:rsidRPr="00804D00">
        <w:rPr>
          <w:rFonts w:ascii="Open Sans" w:eastAsia="Arial Unicode MS" w:hAnsi="Open Sans" w:cs="Open Sans"/>
          <w:sz w:val="20"/>
          <w:szCs w:val="20"/>
        </w:rPr>
        <w:t>, doit être traité préalablement par le candidat par un anti-virus régulièrement mis à jour.</w:t>
      </w:r>
    </w:p>
    <w:p w14:paraId="10884F38" w14:textId="77777777" w:rsidR="001C2C95" w:rsidRPr="00804D00" w:rsidRDefault="001C2C95" w:rsidP="008E56BB">
      <w:pPr>
        <w:rPr>
          <w:rFonts w:ascii="Open Sans" w:eastAsia="Arial Unicode MS" w:hAnsi="Open Sans" w:cs="Open Sans"/>
          <w:bCs/>
          <w:sz w:val="20"/>
          <w:szCs w:val="20"/>
        </w:rPr>
      </w:pPr>
      <w:r w:rsidRPr="00804D00">
        <w:rPr>
          <w:rFonts w:ascii="Open Sans" w:eastAsia="Arial Unicode MS" w:hAnsi="Open Sans" w:cs="Open Sans"/>
          <w:bCs/>
          <w:sz w:val="20"/>
          <w:szCs w:val="20"/>
        </w:rPr>
        <w:t>Le candidat ou le soumissionnaire doit s'assurer que les fichiers transmis ne comportent pas de virus. 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5853C832" w14:textId="77777777" w:rsidR="001C2C95" w:rsidRPr="009F58E8" w:rsidRDefault="001C2C95" w:rsidP="001C2C95">
      <w:pPr>
        <w:widowControl w:val="0"/>
        <w:autoSpaceDE w:val="0"/>
        <w:autoSpaceDN w:val="0"/>
        <w:adjustRightInd w:val="0"/>
        <w:rPr>
          <w:rFonts w:cs="Arial"/>
          <w:i/>
          <w:iCs/>
          <w:sz w:val="18"/>
          <w:szCs w:val="18"/>
        </w:rPr>
      </w:pPr>
    </w:p>
    <w:p w14:paraId="2134107D" w14:textId="77777777" w:rsidR="001C2C95" w:rsidRPr="009F58E8" w:rsidRDefault="001C2C95" w:rsidP="00A94045">
      <w:pPr>
        <w:pStyle w:val="Titre2"/>
      </w:pPr>
      <w:bookmarkStart w:id="34" w:name="_Toc157007523"/>
      <w:bookmarkStart w:id="35" w:name="_Toc165643514"/>
      <w:bookmarkStart w:id="36" w:name="_Toc200016877"/>
      <w:r w:rsidRPr="009F58E8">
        <w:t xml:space="preserve">Date limite de </w:t>
      </w:r>
      <w:r w:rsidRPr="001E67BB">
        <w:t>remise</w:t>
      </w:r>
      <w:r w:rsidRPr="009F58E8">
        <w:t xml:space="preserve"> des candidatures et des offres</w:t>
      </w:r>
      <w:bookmarkEnd w:id="34"/>
      <w:bookmarkEnd w:id="35"/>
      <w:bookmarkEnd w:id="36"/>
    </w:p>
    <w:p w14:paraId="65695B95" w14:textId="77777777" w:rsidR="001C2C95" w:rsidRPr="009F58E8" w:rsidRDefault="001C2C95" w:rsidP="00971887"/>
    <w:p w14:paraId="15EB4A9C" w14:textId="65D5D075" w:rsidR="001C2C95" w:rsidRPr="00804D00" w:rsidRDefault="001C2C95" w:rsidP="00971887">
      <w:pPr>
        <w:rPr>
          <w:rFonts w:ascii="Open Sans" w:eastAsia="Arial Unicode MS" w:hAnsi="Open Sans" w:cs="Open Sans"/>
          <w:bCs/>
          <w:color w:val="FF0000"/>
          <w:sz w:val="20"/>
          <w:szCs w:val="20"/>
        </w:rPr>
      </w:pPr>
      <w:r w:rsidRPr="00804D00">
        <w:rPr>
          <w:rFonts w:ascii="Open Sans" w:eastAsia="Arial Unicode MS" w:hAnsi="Open Sans" w:cs="Open Sans"/>
          <w:bCs/>
          <w:sz w:val="20"/>
          <w:szCs w:val="20"/>
        </w:rPr>
        <w:t xml:space="preserve">La date limite de remise des candidatures et des offres est fixée au : </w:t>
      </w:r>
      <w:r w:rsidR="00715A55" w:rsidRPr="00804D00">
        <w:rPr>
          <w:rFonts w:ascii="Open Sans" w:eastAsia="Arial Unicode MS" w:hAnsi="Open Sans" w:cs="Open Sans"/>
          <w:bCs/>
          <w:color w:val="FF0000"/>
          <w:sz w:val="20"/>
          <w:szCs w:val="20"/>
        </w:rPr>
        <w:t>Cf. Page de garde du présent Règlement de consultation.</w:t>
      </w:r>
    </w:p>
    <w:p w14:paraId="72A1CBB1" w14:textId="72ABAAEE" w:rsidR="001C2C95" w:rsidRPr="00804D00" w:rsidRDefault="001C2C95" w:rsidP="00715A55">
      <w:pPr>
        <w:rPr>
          <w:rFonts w:ascii="Open Sans" w:hAnsi="Open Sans" w:cs="Open Sans"/>
          <w:b/>
          <w:bCs/>
          <w:color w:val="FF0000"/>
          <w:sz w:val="20"/>
          <w:szCs w:val="20"/>
        </w:rPr>
      </w:pPr>
    </w:p>
    <w:p w14:paraId="4410316C" w14:textId="77777777" w:rsidR="001C2C95" w:rsidRPr="00804D00" w:rsidRDefault="001C2C95" w:rsidP="00971887">
      <w:pPr>
        <w:rPr>
          <w:rFonts w:ascii="Open Sans" w:hAnsi="Open Sans" w:cs="Open Sans"/>
          <w:sz w:val="20"/>
          <w:szCs w:val="20"/>
        </w:rPr>
      </w:pPr>
    </w:p>
    <w:p w14:paraId="3C44DA45" w14:textId="77777777" w:rsidR="001C2C95" w:rsidRPr="00804D00" w:rsidRDefault="001C2C95" w:rsidP="00971887">
      <w:pPr>
        <w:rPr>
          <w:rFonts w:ascii="Open Sans" w:eastAsia="Arial Unicode MS" w:hAnsi="Open Sans" w:cs="Open Sans"/>
          <w:bCs/>
          <w:sz w:val="20"/>
          <w:szCs w:val="20"/>
        </w:rPr>
      </w:pPr>
      <w:r w:rsidRPr="00804D00">
        <w:rPr>
          <w:rFonts w:ascii="Open Sans" w:eastAsia="Arial Unicode MS" w:hAnsi="Open Sans" w:cs="Open Sans"/>
          <w:bCs/>
          <w:sz w:val="20"/>
          <w:szCs w:val="20"/>
        </w:rPr>
        <w:t>Seuls peuvent être ouverts les offres qui ont été reçus au plus tard à la date et à l'heure limites mentionnées ci-dessus. Les offres qui sont reçus ou remis après ces dates et heure ne sont pas ouverts.</w:t>
      </w:r>
    </w:p>
    <w:p w14:paraId="38766155" w14:textId="71455DEC" w:rsidR="001C2C95" w:rsidRPr="00804D00" w:rsidRDefault="001C2C95" w:rsidP="00971887">
      <w:pPr>
        <w:rPr>
          <w:rFonts w:ascii="Open Sans" w:eastAsia="Arial Unicode MS" w:hAnsi="Open Sans" w:cs="Open Sans"/>
          <w:bCs/>
          <w:sz w:val="20"/>
          <w:szCs w:val="20"/>
        </w:rPr>
      </w:pPr>
      <w:r w:rsidRPr="00804D00">
        <w:rPr>
          <w:rFonts w:ascii="Open Sans" w:eastAsia="Arial Unicode MS" w:hAnsi="Open Sans" w:cs="Open Sans"/>
          <w:bCs/>
          <w:sz w:val="20"/>
          <w:szCs w:val="20"/>
        </w:rPr>
        <w:t>Les offres et la "copie de sauvegarde" parvenus hors délai sont inscrits au registre des dépôts et sont rejetés.</w:t>
      </w:r>
    </w:p>
    <w:p w14:paraId="5C187BED" w14:textId="3CA67641" w:rsidR="001C2C95" w:rsidRPr="005C4EB5" w:rsidRDefault="001C2C95" w:rsidP="00D77117">
      <w:pPr>
        <w:rPr>
          <w:rFonts w:eastAsia="Arial Unicode MS"/>
          <w:bCs/>
        </w:rPr>
      </w:pPr>
    </w:p>
    <w:p w14:paraId="2DB84C71" w14:textId="0598DBA7" w:rsidR="001C2C95" w:rsidRPr="009F58E8" w:rsidRDefault="004C373A" w:rsidP="00A94045">
      <w:pPr>
        <w:pStyle w:val="Titre2"/>
      </w:pPr>
      <w:bookmarkStart w:id="37" w:name="_Toc157007524"/>
      <w:bookmarkStart w:id="38" w:name="_Toc165643515"/>
      <w:bookmarkStart w:id="39" w:name="_Toc200016878"/>
      <w:r>
        <w:t>Q</w:t>
      </w:r>
      <w:r w:rsidR="001C2C95" w:rsidRPr="009F58E8">
        <w:t>uestions</w:t>
      </w:r>
      <w:bookmarkEnd w:id="37"/>
      <w:bookmarkEnd w:id="38"/>
      <w:r>
        <w:t xml:space="preserve"> posées par les candidats</w:t>
      </w:r>
      <w:bookmarkEnd w:id="39"/>
      <w:r>
        <w:t xml:space="preserve"> </w:t>
      </w:r>
    </w:p>
    <w:p w14:paraId="125947E5" w14:textId="77777777" w:rsidR="001C2C95" w:rsidRPr="009F58E8" w:rsidRDefault="001C2C95" w:rsidP="001C2C95">
      <w:pPr>
        <w:suppressAutoHyphens/>
        <w:autoSpaceDN w:val="0"/>
        <w:spacing w:before="57"/>
        <w:textAlignment w:val="center"/>
        <w:rPr>
          <w:rFonts w:eastAsia="Andale Sans UI" w:cs="Arial"/>
          <w:bCs/>
          <w:kern w:val="3"/>
          <w:sz w:val="20"/>
          <w:lang w:eastAsia="ja-JP" w:bidi="fa-IR"/>
        </w:rPr>
      </w:pPr>
    </w:p>
    <w:p w14:paraId="2AD6171A" w14:textId="623F8292" w:rsidR="003B31DD" w:rsidRPr="00804D00" w:rsidRDefault="001C2C95" w:rsidP="00EA46F1">
      <w:pPr>
        <w:rPr>
          <w:rFonts w:ascii="Open Sans" w:hAnsi="Open Sans" w:cs="Open Sans"/>
          <w:color w:val="0000FF"/>
          <w:sz w:val="20"/>
          <w:szCs w:val="20"/>
          <w:u w:val="single"/>
        </w:rPr>
      </w:pPr>
      <w:r w:rsidRPr="00804D00">
        <w:rPr>
          <w:rFonts w:ascii="Open Sans" w:hAnsi="Open Sans" w:cs="Open Sans"/>
          <w:sz w:val="20"/>
          <w:szCs w:val="20"/>
        </w:rPr>
        <w:t>Pendant la phase de consultation, les candidats peuvent faire parvenir leurs questions</w:t>
      </w:r>
      <w:r w:rsidR="004C373A" w:rsidRPr="00804D00">
        <w:rPr>
          <w:rFonts w:ascii="Open Sans" w:hAnsi="Open Sans" w:cs="Open Sans"/>
          <w:sz w:val="20"/>
          <w:szCs w:val="20"/>
        </w:rPr>
        <w:t xml:space="preserve"> </w:t>
      </w:r>
      <w:r w:rsidRPr="00804D00">
        <w:rPr>
          <w:rFonts w:ascii="Open Sans" w:hAnsi="Open Sans" w:cs="Open Sans"/>
          <w:sz w:val="20"/>
          <w:szCs w:val="20"/>
        </w:rPr>
        <w:t xml:space="preserve">sur la plate-forme des achats de l'Etat (PLACE) : </w:t>
      </w:r>
      <w:hyperlink r:id="rId15" w:history="1">
        <w:r w:rsidRPr="00804D00">
          <w:rPr>
            <w:rFonts w:ascii="Open Sans" w:hAnsi="Open Sans" w:cs="Open Sans"/>
            <w:color w:val="0000FF"/>
            <w:sz w:val="20"/>
            <w:szCs w:val="20"/>
            <w:u w:val="single"/>
          </w:rPr>
          <w:t>https://www.marches-publics.gouv.fr.</w:t>
        </w:r>
      </w:hyperlink>
    </w:p>
    <w:p w14:paraId="432B0434" w14:textId="77777777" w:rsidR="001C2C95" w:rsidRPr="00804D00" w:rsidRDefault="001C2C95" w:rsidP="00EA46F1">
      <w:pPr>
        <w:rPr>
          <w:rFonts w:ascii="Open Sans" w:hAnsi="Open Sans" w:cs="Open Sans"/>
          <w:sz w:val="20"/>
          <w:szCs w:val="20"/>
        </w:rPr>
      </w:pPr>
    </w:p>
    <w:p w14:paraId="644D1595" w14:textId="04B3822C" w:rsidR="001C2C95" w:rsidRPr="00804D00" w:rsidRDefault="001C2C95" w:rsidP="00EA46F1">
      <w:pPr>
        <w:rPr>
          <w:rFonts w:ascii="Open Sans" w:hAnsi="Open Sans" w:cs="Open Sans"/>
          <w:sz w:val="20"/>
          <w:szCs w:val="20"/>
        </w:rPr>
      </w:pPr>
      <w:r w:rsidRPr="00804D00">
        <w:rPr>
          <w:rFonts w:ascii="Open Sans" w:hAnsi="Open Sans" w:cs="Open Sans"/>
          <w:sz w:val="20"/>
          <w:szCs w:val="20"/>
        </w:rPr>
        <w:t>Les réponses aux demandes de renseignements complémentaires reçu</w:t>
      </w:r>
      <w:r w:rsidR="007075A8" w:rsidRPr="00804D00">
        <w:rPr>
          <w:rFonts w:ascii="Open Sans" w:hAnsi="Open Sans" w:cs="Open Sans"/>
          <w:sz w:val="20"/>
          <w:szCs w:val="20"/>
        </w:rPr>
        <w:t xml:space="preserve">es en temps utile </w:t>
      </w:r>
      <w:r w:rsidRPr="00804D00">
        <w:rPr>
          <w:rFonts w:ascii="Open Sans" w:hAnsi="Open Sans" w:cs="Open Sans"/>
          <w:sz w:val="20"/>
          <w:szCs w:val="20"/>
        </w:rPr>
        <w:t xml:space="preserve">sont transmises aux opérateurs économiques au plus tard </w:t>
      </w:r>
      <w:r w:rsidR="004C373A" w:rsidRPr="00804D00">
        <w:rPr>
          <w:rFonts w:ascii="Open Sans" w:hAnsi="Open Sans" w:cs="Open Sans"/>
          <w:sz w:val="20"/>
          <w:szCs w:val="20"/>
        </w:rPr>
        <w:t xml:space="preserve">dix (10) jours ouvrés avant la date limite de réception des offres. </w:t>
      </w:r>
    </w:p>
    <w:p w14:paraId="4297D062" w14:textId="5522061C" w:rsidR="004C373A" w:rsidRPr="00804D00" w:rsidRDefault="004C373A" w:rsidP="00EA46F1">
      <w:pPr>
        <w:rPr>
          <w:rFonts w:ascii="Open Sans" w:hAnsi="Open Sans" w:cs="Open Sans"/>
          <w:sz w:val="20"/>
          <w:szCs w:val="20"/>
        </w:rPr>
      </w:pPr>
    </w:p>
    <w:p w14:paraId="15513717" w14:textId="258C3BD8" w:rsidR="004C373A" w:rsidRPr="00804D00" w:rsidRDefault="004C373A" w:rsidP="00EA46F1">
      <w:pPr>
        <w:rPr>
          <w:rFonts w:ascii="Open Sans" w:hAnsi="Open Sans" w:cs="Open Sans"/>
          <w:sz w:val="20"/>
          <w:szCs w:val="20"/>
        </w:rPr>
      </w:pPr>
      <w:r w:rsidRPr="00804D00">
        <w:rPr>
          <w:rFonts w:ascii="Open Sans" w:hAnsi="Open Sans" w:cs="Open Sans"/>
          <w:sz w:val="20"/>
          <w:szCs w:val="20"/>
        </w:rPr>
        <w:lastRenderedPageBreak/>
        <w:t xml:space="preserve">L’AP-HP répond aux questions des candidats au plus tard six (6) jours ouvrés avant la date limite de réception des offres. Les réponses aux questions sont renseignées dans une ou plusieurs lettres d’information (LINFORM), et jointes au dossier de consultation des entreprises. </w:t>
      </w:r>
    </w:p>
    <w:p w14:paraId="0FE0884A" w14:textId="33D948EA" w:rsidR="003776C6" w:rsidRPr="00804D00" w:rsidRDefault="003776C6" w:rsidP="00EA46F1">
      <w:pPr>
        <w:rPr>
          <w:rFonts w:ascii="Open Sans" w:hAnsi="Open Sans" w:cs="Open Sans"/>
          <w:sz w:val="20"/>
          <w:szCs w:val="20"/>
        </w:rPr>
      </w:pPr>
    </w:p>
    <w:p w14:paraId="6CF98432" w14:textId="068C6AD3" w:rsidR="003776C6" w:rsidRPr="00804D00" w:rsidRDefault="003776C6" w:rsidP="003776C6">
      <w:pPr>
        <w:rPr>
          <w:rFonts w:ascii="Open Sans" w:hAnsi="Open Sans" w:cs="Open Sans"/>
          <w:sz w:val="20"/>
          <w:szCs w:val="20"/>
        </w:rPr>
      </w:pPr>
      <w:r w:rsidRPr="00804D00">
        <w:rPr>
          <w:rFonts w:ascii="Open Sans" w:hAnsi="Open Sans" w:cs="Open Sans"/>
          <w:sz w:val="20"/>
          <w:szCs w:val="20"/>
        </w:rPr>
        <w:t>Les réponses aux questions sont communiquées aux seuls opérateurs économiques dûment identifiés lors du retrait des documents de la consultation.</w:t>
      </w:r>
    </w:p>
    <w:p w14:paraId="31CEFE2B" w14:textId="77777777" w:rsidR="003776C6" w:rsidRPr="009F58E8" w:rsidRDefault="003776C6" w:rsidP="00EA46F1"/>
    <w:p w14:paraId="7C41D509" w14:textId="77777777" w:rsidR="001C2C95" w:rsidRPr="009F58E8" w:rsidRDefault="001C2C95" w:rsidP="001C2C95">
      <w:pPr>
        <w:widowControl w:val="0"/>
        <w:autoSpaceDE w:val="0"/>
        <w:autoSpaceDN w:val="0"/>
        <w:adjustRightInd w:val="0"/>
        <w:rPr>
          <w:rFonts w:cs="Arial"/>
          <w:iCs/>
          <w:sz w:val="20"/>
          <w:szCs w:val="20"/>
        </w:rPr>
      </w:pPr>
    </w:p>
    <w:p w14:paraId="0496A74B" w14:textId="77777777" w:rsidR="001C2C95" w:rsidRPr="009F58E8" w:rsidRDefault="001C2C95" w:rsidP="00A94045">
      <w:pPr>
        <w:pStyle w:val="Titre2"/>
      </w:pPr>
      <w:bookmarkStart w:id="40" w:name="_Toc157007525"/>
      <w:bookmarkStart w:id="41" w:name="_Toc165643516"/>
      <w:bookmarkStart w:id="42" w:name="_Toc200016879"/>
      <w:r w:rsidRPr="001E67BB">
        <w:t>Modification</w:t>
      </w:r>
      <w:r w:rsidRPr="009F58E8">
        <w:t xml:space="preserve"> du dossier de consultation</w:t>
      </w:r>
      <w:bookmarkEnd w:id="40"/>
      <w:bookmarkEnd w:id="41"/>
      <w:bookmarkEnd w:id="42"/>
    </w:p>
    <w:p w14:paraId="229CA6D0" w14:textId="77777777" w:rsidR="001C2C95" w:rsidRPr="009F58E8" w:rsidRDefault="001C2C95" w:rsidP="001C2C95">
      <w:pPr>
        <w:widowControl w:val="0"/>
        <w:autoSpaceDE w:val="0"/>
        <w:autoSpaceDN w:val="0"/>
        <w:adjustRightInd w:val="0"/>
        <w:rPr>
          <w:rFonts w:cs="Arial"/>
          <w:sz w:val="20"/>
          <w:szCs w:val="20"/>
        </w:rPr>
      </w:pPr>
    </w:p>
    <w:p w14:paraId="6EB846BC" w14:textId="588CAA93" w:rsidR="001C2C95" w:rsidRPr="00804D00" w:rsidRDefault="001C2C95" w:rsidP="00EA46F1">
      <w:pPr>
        <w:rPr>
          <w:rFonts w:ascii="Open Sans" w:hAnsi="Open Sans" w:cs="Open Sans"/>
          <w:sz w:val="20"/>
          <w:szCs w:val="20"/>
        </w:rPr>
      </w:pPr>
      <w:r w:rsidRPr="00804D00">
        <w:rPr>
          <w:rFonts w:ascii="Open Sans" w:hAnsi="Open Sans" w:cs="Open Sans"/>
          <w:sz w:val="20"/>
          <w:szCs w:val="20"/>
        </w:rPr>
        <w:t>Les candidats ne sont pas autorisés à apporter des modifications aux spécifications techniques obligatoires du CCTP, dans le cadre de l’offre proposée en solution de base.</w:t>
      </w:r>
    </w:p>
    <w:p w14:paraId="2E7E9DF3" w14:textId="77777777" w:rsidR="001C2C95" w:rsidRPr="00804D00" w:rsidRDefault="001C2C95" w:rsidP="00EA46F1">
      <w:pPr>
        <w:rPr>
          <w:rFonts w:ascii="Open Sans" w:hAnsi="Open Sans" w:cs="Open Sans"/>
          <w:sz w:val="20"/>
          <w:szCs w:val="20"/>
        </w:rPr>
      </w:pPr>
    </w:p>
    <w:p w14:paraId="4A7E2C4C" w14:textId="77777777" w:rsidR="001C2C95" w:rsidRPr="00804D00" w:rsidRDefault="001C2C95" w:rsidP="00EA46F1">
      <w:pPr>
        <w:rPr>
          <w:rFonts w:ascii="Open Sans" w:hAnsi="Open Sans" w:cs="Open Sans"/>
          <w:sz w:val="20"/>
          <w:szCs w:val="20"/>
        </w:rPr>
      </w:pPr>
      <w:r w:rsidRPr="00804D00">
        <w:rPr>
          <w:rFonts w:ascii="Open Sans" w:hAnsi="Open Sans" w:cs="Open Sans"/>
          <w:sz w:val="20"/>
          <w:szCs w:val="20"/>
        </w:rPr>
        <w:t>Ils doivent respecter l’intégralité des prescriptions.</w:t>
      </w:r>
    </w:p>
    <w:p w14:paraId="65764237" w14:textId="77777777" w:rsidR="001C2C95" w:rsidRPr="00804D00" w:rsidRDefault="001C2C95" w:rsidP="00EA46F1">
      <w:pPr>
        <w:rPr>
          <w:rFonts w:ascii="Open Sans" w:hAnsi="Open Sans" w:cs="Open Sans"/>
          <w:sz w:val="20"/>
          <w:szCs w:val="20"/>
        </w:rPr>
      </w:pPr>
    </w:p>
    <w:p w14:paraId="04D71352" w14:textId="0464E8C7" w:rsidR="001C2C95" w:rsidRPr="00804D00" w:rsidRDefault="001C2C95" w:rsidP="00EA46F1">
      <w:pPr>
        <w:rPr>
          <w:rFonts w:ascii="Open Sans" w:hAnsi="Open Sans" w:cs="Open Sans"/>
          <w:b/>
          <w:sz w:val="20"/>
          <w:szCs w:val="20"/>
          <w:u w:val="single"/>
        </w:rPr>
      </w:pPr>
      <w:r w:rsidRPr="00804D00">
        <w:rPr>
          <w:rFonts w:ascii="Open Sans" w:hAnsi="Open Sans" w:cs="Open Sans"/>
          <w:sz w:val="20"/>
          <w:szCs w:val="20"/>
        </w:rPr>
        <w:t xml:space="preserve">Des modifications peuvent être apportées, par l’Acheteur, aux documents de la consultation au plus tard </w:t>
      </w:r>
      <w:r w:rsidR="00EB3338" w:rsidRPr="00804D00">
        <w:rPr>
          <w:rFonts w:ascii="Open Sans" w:hAnsi="Open Sans" w:cs="Open Sans"/>
          <w:b/>
          <w:bCs/>
          <w:sz w:val="20"/>
          <w:szCs w:val="20"/>
          <w:u w:val="single"/>
        </w:rPr>
        <w:t>six (</w:t>
      </w:r>
      <w:r w:rsidRPr="00804D00">
        <w:rPr>
          <w:rFonts w:ascii="Open Sans" w:hAnsi="Open Sans" w:cs="Open Sans"/>
          <w:b/>
          <w:bCs/>
          <w:sz w:val="20"/>
          <w:szCs w:val="20"/>
          <w:u w:val="single"/>
        </w:rPr>
        <w:t>6</w:t>
      </w:r>
      <w:r w:rsidR="00EB3338" w:rsidRPr="00804D00">
        <w:rPr>
          <w:rFonts w:ascii="Open Sans" w:hAnsi="Open Sans" w:cs="Open Sans"/>
          <w:b/>
          <w:sz w:val="20"/>
          <w:szCs w:val="20"/>
          <w:u w:val="single"/>
        </w:rPr>
        <w:t xml:space="preserve">) </w:t>
      </w:r>
      <w:r w:rsidRPr="00804D00">
        <w:rPr>
          <w:rFonts w:ascii="Open Sans" w:hAnsi="Open Sans" w:cs="Open Sans"/>
          <w:b/>
          <w:sz w:val="20"/>
          <w:szCs w:val="20"/>
          <w:u w:val="single"/>
        </w:rPr>
        <w:t>jours ouvrés avant la date limite de réception des offres.</w:t>
      </w:r>
    </w:p>
    <w:p w14:paraId="4A0CF460" w14:textId="77777777" w:rsidR="001C2C95" w:rsidRPr="00804D00" w:rsidRDefault="001C2C95" w:rsidP="00EA46F1">
      <w:pPr>
        <w:rPr>
          <w:rFonts w:ascii="Open Sans" w:hAnsi="Open Sans" w:cs="Open Sans"/>
          <w:sz w:val="20"/>
          <w:szCs w:val="20"/>
        </w:rPr>
      </w:pPr>
    </w:p>
    <w:p w14:paraId="6E07DA91" w14:textId="77777777" w:rsidR="001C2C95" w:rsidRPr="00804D00" w:rsidRDefault="001C2C95" w:rsidP="00EA46F1">
      <w:pPr>
        <w:rPr>
          <w:rFonts w:ascii="Open Sans" w:hAnsi="Open Sans" w:cs="Open Sans"/>
          <w:sz w:val="20"/>
          <w:szCs w:val="20"/>
        </w:rPr>
      </w:pPr>
      <w:r w:rsidRPr="00804D00">
        <w:rPr>
          <w:rFonts w:ascii="Open Sans" w:hAnsi="Open Sans" w:cs="Open Sans"/>
          <w:sz w:val="20"/>
          <w:szCs w:val="20"/>
        </w:rPr>
        <w:t>Les modifications sont communiquées aux seuls opérateurs économiques dûment identifiés lors du retrait des documents de la consultation.</w:t>
      </w:r>
    </w:p>
    <w:p w14:paraId="3E58E8C2" w14:textId="77777777" w:rsidR="001C2C95" w:rsidRPr="00804D00" w:rsidRDefault="001C2C95" w:rsidP="00EA46F1">
      <w:pPr>
        <w:rPr>
          <w:rFonts w:ascii="Open Sans" w:hAnsi="Open Sans" w:cs="Open Sans"/>
          <w:sz w:val="20"/>
          <w:szCs w:val="20"/>
        </w:rPr>
      </w:pPr>
    </w:p>
    <w:p w14:paraId="73E62C85" w14:textId="77777777" w:rsidR="001C2C95" w:rsidRPr="00804D00" w:rsidRDefault="001C2C95" w:rsidP="00EA46F1">
      <w:pPr>
        <w:rPr>
          <w:rFonts w:ascii="Open Sans" w:hAnsi="Open Sans" w:cs="Open Sans"/>
          <w:sz w:val="20"/>
          <w:szCs w:val="20"/>
        </w:rPr>
      </w:pPr>
      <w:r w:rsidRPr="00804D00">
        <w:rPr>
          <w:rFonts w:ascii="Open Sans" w:hAnsi="Open Sans" w:cs="Open Sans"/>
          <w:sz w:val="20"/>
          <w:szCs w:val="20"/>
        </w:rPr>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p>
    <w:p w14:paraId="6046E68C" w14:textId="77777777" w:rsidR="001C2C95" w:rsidRPr="009F58E8" w:rsidRDefault="001C2C95" w:rsidP="001C2C95">
      <w:pPr>
        <w:widowControl w:val="0"/>
        <w:autoSpaceDE w:val="0"/>
        <w:autoSpaceDN w:val="0"/>
        <w:adjustRightInd w:val="0"/>
        <w:rPr>
          <w:rFonts w:cs="Arial"/>
          <w:sz w:val="20"/>
          <w:szCs w:val="20"/>
        </w:rPr>
      </w:pPr>
    </w:p>
    <w:p w14:paraId="1B0768FF" w14:textId="77777777" w:rsidR="001C2C95" w:rsidRPr="009F58E8" w:rsidRDefault="001C2C95" w:rsidP="00A94045">
      <w:pPr>
        <w:pStyle w:val="Titre2"/>
      </w:pPr>
      <w:bookmarkStart w:id="43" w:name="_Toc104984879"/>
      <w:bookmarkStart w:id="44" w:name="_Toc157007526"/>
      <w:bookmarkStart w:id="45" w:name="_Toc165643517"/>
      <w:bookmarkStart w:id="46" w:name="_Toc200016880"/>
      <w:r w:rsidRPr="009F58E8">
        <w:t>Prolongation du délai de réception des offres</w:t>
      </w:r>
      <w:bookmarkEnd w:id="43"/>
      <w:bookmarkEnd w:id="44"/>
      <w:bookmarkEnd w:id="45"/>
      <w:bookmarkEnd w:id="46"/>
    </w:p>
    <w:p w14:paraId="0653B3D7" w14:textId="77777777" w:rsidR="001C2C95" w:rsidRPr="009F58E8" w:rsidRDefault="001C2C95" w:rsidP="001C2C95">
      <w:pPr>
        <w:suppressAutoHyphens/>
        <w:autoSpaceDN w:val="0"/>
        <w:textAlignment w:val="center"/>
        <w:rPr>
          <w:rFonts w:eastAsia="Andale Sans UI" w:cs="Arial"/>
          <w:b/>
          <w:bCs/>
          <w:kern w:val="3"/>
          <w:sz w:val="20"/>
          <w:lang w:eastAsia="ja-JP" w:bidi="fa-IR"/>
        </w:rPr>
      </w:pPr>
    </w:p>
    <w:p w14:paraId="701B6737" w14:textId="20FDC20C" w:rsidR="003776C6" w:rsidRPr="00804D00" w:rsidRDefault="001C2C95" w:rsidP="00EA46F1">
      <w:pPr>
        <w:rPr>
          <w:ins w:id="47" w:author="LABAISSE Pauline" w:date="2025-03-27T17:37:00Z"/>
          <w:rFonts w:ascii="Open Sans" w:hAnsi="Open Sans" w:cs="Open Sans"/>
          <w:sz w:val="20"/>
          <w:szCs w:val="20"/>
        </w:rPr>
      </w:pPr>
      <w:r w:rsidRPr="00804D00">
        <w:rPr>
          <w:rFonts w:ascii="Open Sans" w:hAnsi="Open Sans" w:cs="Open Sans"/>
          <w:sz w:val="20"/>
          <w:szCs w:val="20"/>
        </w:rPr>
        <w:t xml:space="preserve">Lorsqu'une réponse nécessaire à l'élaboration de l'offre n'est pas fournie </w:t>
      </w:r>
      <w:r w:rsidR="00EB3338" w:rsidRPr="00804D00">
        <w:rPr>
          <w:rFonts w:ascii="Open Sans" w:hAnsi="Open Sans" w:cs="Open Sans"/>
          <w:sz w:val="20"/>
          <w:szCs w:val="20"/>
        </w:rPr>
        <w:t>six (</w:t>
      </w:r>
      <w:r w:rsidRPr="00804D00">
        <w:rPr>
          <w:rFonts w:ascii="Open Sans" w:hAnsi="Open Sans" w:cs="Open Sans"/>
          <w:sz w:val="20"/>
          <w:szCs w:val="20"/>
        </w:rPr>
        <w:t>6</w:t>
      </w:r>
      <w:r w:rsidR="00EB3338" w:rsidRPr="00804D00">
        <w:rPr>
          <w:rFonts w:ascii="Open Sans" w:hAnsi="Open Sans" w:cs="Open Sans"/>
          <w:sz w:val="20"/>
          <w:szCs w:val="20"/>
        </w:rPr>
        <w:t>)</w:t>
      </w:r>
      <w:r w:rsidRPr="00804D00">
        <w:rPr>
          <w:rFonts w:ascii="Open Sans" w:hAnsi="Open Sans" w:cs="Open Sans"/>
          <w:sz w:val="20"/>
          <w:szCs w:val="20"/>
        </w:rPr>
        <w:t xml:space="preserve"> jours avant la date limite de réception des offres, ou en en cas de modifications importantes des documents de la consultation, le délai de réception des offres est reporté proportionnellement à l'importance des modifications apportées et dans les conditions prévues au à l'article R.2151-4 du code de la commande publique.</w:t>
      </w:r>
    </w:p>
    <w:p w14:paraId="5ADAB6BF" w14:textId="7EA14DBE" w:rsidR="006F5711" w:rsidRDefault="006F5711" w:rsidP="00C2461C">
      <w:pPr>
        <w:rPr>
          <w:rFonts w:cs="Arial"/>
          <w:sz w:val="20"/>
          <w:szCs w:val="20"/>
        </w:rPr>
      </w:pPr>
    </w:p>
    <w:p w14:paraId="734DA370" w14:textId="77777777" w:rsidR="0006734D" w:rsidRPr="009F58E8" w:rsidRDefault="0006734D" w:rsidP="00C2461C">
      <w:pPr>
        <w:rPr>
          <w:rFonts w:cs="Arial"/>
          <w:sz w:val="18"/>
          <w:szCs w:val="18"/>
        </w:rPr>
      </w:pPr>
    </w:p>
    <w:p w14:paraId="238B2CA4" w14:textId="7FA38099" w:rsidR="00BC5C65" w:rsidRDefault="00A74976" w:rsidP="008E56BB">
      <w:pPr>
        <w:pStyle w:val="Titre1"/>
        <w:numPr>
          <w:ilvl w:val="0"/>
          <w:numId w:val="16"/>
        </w:numPr>
      </w:pPr>
      <w:bookmarkStart w:id="48" w:name="_Toc104984880"/>
      <w:bookmarkStart w:id="49" w:name="_Toc157007528"/>
      <w:bookmarkStart w:id="50" w:name="_Toc165643518"/>
      <w:bookmarkStart w:id="51" w:name="_Toc200016881"/>
      <w:r w:rsidRPr="001E67BB">
        <w:t>CANDIDATURE</w:t>
      </w:r>
      <w:bookmarkStart w:id="52" w:name="_Toc157007529"/>
      <w:bookmarkEnd w:id="48"/>
      <w:bookmarkEnd w:id="49"/>
      <w:bookmarkEnd w:id="50"/>
      <w:bookmarkEnd w:id="51"/>
    </w:p>
    <w:p w14:paraId="3E896937" w14:textId="77777777" w:rsidR="0006734D" w:rsidRPr="0006734D" w:rsidRDefault="0006734D" w:rsidP="0006734D"/>
    <w:p w14:paraId="78A7F6E9" w14:textId="21570C9A" w:rsidR="00A74976" w:rsidRPr="001E67BB" w:rsidRDefault="00A74976" w:rsidP="00A94045">
      <w:pPr>
        <w:pStyle w:val="Titre2"/>
      </w:pPr>
      <w:bookmarkStart w:id="53" w:name="_Toc165643519"/>
      <w:bookmarkStart w:id="54" w:name="_Toc200016882"/>
      <w:r w:rsidRPr="001E67BB">
        <w:t>Groupement de candidats</w:t>
      </w:r>
      <w:bookmarkEnd w:id="52"/>
      <w:bookmarkEnd w:id="53"/>
      <w:bookmarkEnd w:id="54"/>
    </w:p>
    <w:p w14:paraId="5EB83F54" w14:textId="77777777" w:rsidR="00A74976" w:rsidRPr="00BC5C65" w:rsidRDefault="00A74976" w:rsidP="00A74976">
      <w:pPr>
        <w:widowControl w:val="0"/>
        <w:autoSpaceDE w:val="0"/>
        <w:autoSpaceDN w:val="0"/>
        <w:adjustRightInd w:val="0"/>
        <w:rPr>
          <w:rFonts w:cs="Arial"/>
          <w:i/>
          <w:iCs/>
          <w:sz w:val="20"/>
          <w:szCs w:val="20"/>
        </w:rPr>
      </w:pPr>
    </w:p>
    <w:p w14:paraId="5D626EED" w14:textId="402B667F" w:rsidR="00A74976" w:rsidRPr="00804D00" w:rsidRDefault="00A74976" w:rsidP="00EA46F1">
      <w:pPr>
        <w:rPr>
          <w:rFonts w:ascii="Open Sans" w:hAnsi="Open Sans" w:cs="Open Sans"/>
          <w:sz w:val="20"/>
          <w:szCs w:val="20"/>
        </w:rPr>
      </w:pPr>
      <w:r w:rsidRPr="00804D00">
        <w:rPr>
          <w:rFonts w:ascii="Open Sans" w:hAnsi="Open Sans" w:cs="Open Sans"/>
          <w:sz w:val="20"/>
          <w:szCs w:val="20"/>
        </w:rPr>
        <w:t xml:space="preserve">Le candidat peut se présenter sous forme de groupement sous réserve du respect des règles relatives à la concurrence. Dans ce cas, </w:t>
      </w:r>
      <w:r w:rsidR="000D53EE" w:rsidRPr="00804D00">
        <w:rPr>
          <w:rFonts w:ascii="Open Sans" w:hAnsi="Open Sans" w:cs="Open Sans"/>
          <w:sz w:val="20"/>
          <w:szCs w:val="20"/>
        </w:rPr>
        <w:t xml:space="preserve">l’acte d’engagement et éventuellement le </w:t>
      </w:r>
      <w:r w:rsidRPr="00804D00">
        <w:rPr>
          <w:rFonts w:ascii="Open Sans" w:hAnsi="Open Sans" w:cs="Open Sans"/>
          <w:sz w:val="20"/>
          <w:szCs w:val="20"/>
        </w:rPr>
        <w:t>formulaire DC1</w:t>
      </w:r>
      <w:r w:rsidR="000D53EE" w:rsidRPr="00804D00">
        <w:rPr>
          <w:rFonts w:ascii="Open Sans" w:hAnsi="Open Sans" w:cs="Open Sans"/>
          <w:sz w:val="20"/>
          <w:szCs w:val="20"/>
        </w:rPr>
        <w:t xml:space="preserve"> </w:t>
      </w:r>
      <w:r w:rsidRPr="00804D00">
        <w:rPr>
          <w:rFonts w:ascii="Open Sans" w:hAnsi="Open Sans" w:cs="Open Sans"/>
          <w:sz w:val="20"/>
          <w:szCs w:val="20"/>
        </w:rPr>
        <w:t>devra préciser si le groupement est solidaire ou conjoint et être dûment complété. Les actes d’engagement et les annexes financières devront être soit co-signés par l’ensemble des entreprises groupées, soit signés par le mandataire seul dès lors qu’il justifie des habilitations nécessaires pour représenter les membres du groupement. Dans les deux formes de groupement, le nom du mandataire doit être expressément désigné dans l’acte d’engagement.</w:t>
      </w:r>
    </w:p>
    <w:p w14:paraId="24466C24" w14:textId="77777777" w:rsidR="00A74976" w:rsidRPr="00804D00" w:rsidRDefault="00A74976" w:rsidP="00EA46F1">
      <w:pPr>
        <w:rPr>
          <w:rFonts w:ascii="Open Sans" w:hAnsi="Open Sans" w:cs="Open Sans"/>
          <w:sz w:val="20"/>
          <w:szCs w:val="20"/>
        </w:rPr>
      </w:pPr>
      <w:r w:rsidRPr="00804D00">
        <w:rPr>
          <w:rFonts w:ascii="Open Sans" w:hAnsi="Open Sans" w:cs="Open Sans"/>
          <w:sz w:val="20"/>
          <w:szCs w:val="20"/>
        </w:rPr>
        <w:t>Chaque membre du groupement doit fournir les documents listés à l’article 6.3.</w:t>
      </w:r>
    </w:p>
    <w:p w14:paraId="3CAF6616" w14:textId="77777777" w:rsidR="00A74976" w:rsidRPr="00804D00" w:rsidRDefault="00A74976" w:rsidP="00EA46F1">
      <w:pPr>
        <w:rPr>
          <w:rFonts w:ascii="Open Sans" w:hAnsi="Open Sans" w:cs="Open Sans"/>
          <w:sz w:val="20"/>
          <w:szCs w:val="20"/>
        </w:rPr>
      </w:pPr>
    </w:p>
    <w:p w14:paraId="2FE481C0" w14:textId="32D0468C" w:rsidR="00427927" w:rsidRPr="00804D00" w:rsidRDefault="00A74976" w:rsidP="00EA46F1">
      <w:pPr>
        <w:rPr>
          <w:rFonts w:ascii="Open Sans" w:hAnsi="Open Sans" w:cs="Open Sans"/>
          <w:sz w:val="20"/>
          <w:szCs w:val="20"/>
        </w:rPr>
      </w:pPr>
      <w:r w:rsidRPr="00804D00">
        <w:rPr>
          <w:rFonts w:ascii="Open Sans" w:hAnsi="Open Sans" w:cs="Open Sans"/>
          <w:sz w:val="20"/>
          <w:szCs w:val="20"/>
        </w:rPr>
        <w:t>Un même candidat ne pourra pas être mandataire de plus d’un groupement pour un même marché. De même, le candidat n’est pas autorisé à présenter, pour le marché, plusieurs offres en agissant à la fois en qualité de candidat individuel et de membre d’un ou plusieurs groupement(s) ou en qualité de membre de plusieurs groupements.</w:t>
      </w:r>
    </w:p>
    <w:p w14:paraId="7B2F3535" w14:textId="77777777" w:rsidR="00427927" w:rsidRPr="00804D00" w:rsidRDefault="00427927" w:rsidP="00EA46F1">
      <w:pPr>
        <w:rPr>
          <w:rFonts w:ascii="Open Sans" w:hAnsi="Open Sans" w:cs="Open Sans"/>
          <w:sz w:val="20"/>
          <w:szCs w:val="20"/>
        </w:rPr>
      </w:pPr>
    </w:p>
    <w:p w14:paraId="5C7421D2" w14:textId="5C07F36C" w:rsidR="00A74976" w:rsidRPr="00804D00" w:rsidRDefault="00A74976" w:rsidP="00EA46F1">
      <w:pPr>
        <w:rPr>
          <w:rFonts w:ascii="Open Sans" w:hAnsi="Open Sans" w:cs="Open Sans"/>
          <w:sz w:val="20"/>
          <w:szCs w:val="20"/>
        </w:rPr>
      </w:pPr>
      <w:r w:rsidRPr="00804D00">
        <w:rPr>
          <w:rFonts w:ascii="Open Sans" w:hAnsi="Open Sans" w:cs="Open Sans"/>
          <w:sz w:val="20"/>
          <w:szCs w:val="20"/>
        </w:rPr>
        <w:t>Conformément à l’article R. 2142-24 du Code de la commande publique, le mandataire d’un groupement conjoint est solidaire pour l’exécution du marché public, de chacun des membres constitutifs pour ses obligations contractuelles à l’égard de la personne publique.</w:t>
      </w:r>
    </w:p>
    <w:p w14:paraId="3812558B" w14:textId="32689122" w:rsidR="000D53EE" w:rsidRPr="00804D00" w:rsidRDefault="000D53EE" w:rsidP="00EA46F1">
      <w:pPr>
        <w:rPr>
          <w:rFonts w:ascii="Open Sans" w:hAnsi="Open Sans" w:cs="Open Sans"/>
          <w:sz w:val="20"/>
          <w:szCs w:val="20"/>
        </w:rPr>
      </w:pPr>
    </w:p>
    <w:p w14:paraId="7094A4CF" w14:textId="1C187B5F" w:rsidR="000D53EE" w:rsidRPr="00804D00" w:rsidRDefault="000D53EE" w:rsidP="00EA46F1">
      <w:pPr>
        <w:rPr>
          <w:rFonts w:ascii="Open Sans" w:hAnsi="Open Sans" w:cs="Open Sans"/>
          <w:sz w:val="20"/>
          <w:szCs w:val="20"/>
        </w:rPr>
      </w:pPr>
      <w:bookmarkStart w:id="55" w:name="_Hlk193989679"/>
      <w:r w:rsidRPr="00804D00">
        <w:rPr>
          <w:rFonts w:ascii="Open Sans" w:hAnsi="Open Sans" w:cs="Open Sans"/>
          <w:sz w:val="20"/>
          <w:szCs w:val="20"/>
        </w:rPr>
        <w:lastRenderedPageBreak/>
        <w:t xml:space="preserve">L’attributaire devra communiquer au représentant du pouvoir adjudicateur, dans un délai de dix (10) jours ouvrés à compter de la notification du marché, la répartition des parts fournisseurs. Cette répartition pourra être revue au cours de l’exécution du marché. </w:t>
      </w:r>
    </w:p>
    <w:bookmarkEnd w:id="55"/>
    <w:p w14:paraId="6E4254F8" w14:textId="77777777" w:rsidR="00A74976" w:rsidRPr="00804D00" w:rsidRDefault="00A74976" w:rsidP="00EA46F1">
      <w:pPr>
        <w:rPr>
          <w:rFonts w:ascii="Open Sans" w:hAnsi="Open Sans" w:cs="Open Sans"/>
          <w:bCs/>
          <w:iCs/>
          <w:sz w:val="20"/>
          <w:szCs w:val="20"/>
        </w:rPr>
      </w:pPr>
    </w:p>
    <w:p w14:paraId="01C2AC94" w14:textId="77777777" w:rsidR="00A74976" w:rsidRPr="00BC5C65" w:rsidRDefault="00A74976" w:rsidP="00A94045">
      <w:pPr>
        <w:pStyle w:val="Titre2"/>
      </w:pPr>
      <w:bookmarkStart w:id="56" w:name="_Toc157007530"/>
      <w:bookmarkStart w:id="57" w:name="_Toc165643520"/>
      <w:bookmarkStart w:id="58" w:name="_Toc200016883"/>
      <w:r w:rsidRPr="00BC5C65">
        <w:t>Sous-traitance</w:t>
      </w:r>
      <w:bookmarkEnd w:id="56"/>
      <w:bookmarkEnd w:id="57"/>
      <w:bookmarkEnd w:id="58"/>
    </w:p>
    <w:p w14:paraId="24634E42" w14:textId="77777777" w:rsidR="00A74976" w:rsidRPr="00BC5C65" w:rsidRDefault="00A74976" w:rsidP="00A74976">
      <w:pPr>
        <w:widowControl w:val="0"/>
        <w:autoSpaceDE w:val="0"/>
        <w:autoSpaceDN w:val="0"/>
        <w:adjustRightInd w:val="0"/>
        <w:rPr>
          <w:rFonts w:cs="Arial"/>
          <w:i/>
          <w:iCs/>
          <w:sz w:val="20"/>
          <w:szCs w:val="20"/>
        </w:rPr>
      </w:pPr>
    </w:p>
    <w:p w14:paraId="10BDFF11" w14:textId="47A53EE4" w:rsidR="00A74976" w:rsidRPr="00804D00" w:rsidRDefault="00A74976" w:rsidP="00EA46F1">
      <w:pPr>
        <w:rPr>
          <w:rFonts w:ascii="Open Sans" w:hAnsi="Open Sans" w:cs="Open Sans"/>
          <w:sz w:val="20"/>
          <w:szCs w:val="20"/>
          <w:u w:val="single"/>
        </w:rPr>
      </w:pPr>
      <w:r w:rsidRPr="00804D00">
        <w:rPr>
          <w:rFonts w:ascii="Open Sans" w:hAnsi="Open Sans" w:cs="Open Sans"/>
          <w:sz w:val="20"/>
          <w:szCs w:val="20"/>
        </w:rPr>
        <w:t xml:space="preserve">Si la déclaration de sous-traitance est réalisée </w:t>
      </w:r>
      <w:r w:rsidRPr="00804D00">
        <w:rPr>
          <w:rFonts w:ascii="Open Sans" w:hAnsi="Open Sans" w:cs="Open Sans"/>
          <w:sz w:val="20"/>
          <w:szCs w:val="20"/>
          <w:u w:val="single"/>
        </w:rPr>
        <w:t>au moment de l’offre</w:t>
      </w:r>
      <w:r w:rsidR="00EB3338" w:rsidRPr="00804D00">
        <w:rPr>
          <w:rFonts w:ascii="Open Sans" w:hAnsi="Open Sans" w:cs="Open Sans"/>
          <w:sz w:val="20"/>
          <w:szCs w:val="20"/>
          <w:u w:val="single"/>
        </w:rPr>
        <w:t xml:space="preserve">. </w:t>
      </w:r>
    </w:p>
    <w:p w14:paraId="296A8B6B" w14:textId="77777777" w:rsidR="00EB3338" w:rsidRPr="00804D00" w:rsidRDefault="00EB3338" w:rsidP="00EA46F1">
      <w:pPr>
        <w:rPr>
          <w:rFonts w:ascii="Open Sans" w:hAnsi="Open Sans" w:cs="Open Sans"/>
          <w:sz w:val="20"/>
          <w:szCs w:val="20"/>
        </w:rPr>
      </w:pPr>
    </w:p>
    <w:p w14:paraId="63EEE56C" w14:textId="4CAA0507" w:rsidR="00A74976" w:rsidRPr="00804D00" w:rsidRDefault="00A74976" w:rsidP="00EA46F1">
      <w:pPr>
        <w:rPr>
          <w:rFonts w:ascii="Open Sans" w:hAnsi="Open Sans" w:cs="Open Sans"/>
          <w:iCs/>
          <w:sz w:val="20"/>
          <w:szCs w:val="20"/>
        </w:rPr>
      </w:pPr>
      <w:r w:rsidRPr="00804D00">
        <w:rPr>
          <w:rFonts w:ascii="Open Sans" w:hAnsi="Open Sans" w:cs="Open Sans"/>
          <w:iCs/>
          <w:sz w:val="20"/>
          <w:szCs w:val="20"/>
        </w:rPr>
        <w:t xml:space="preserve">La sous-traitance est autorisée. Elle est régie par </w:t>
      </w:r>
      <w:r w:rsidRPr="00804D00">
        <w:rPr>
          <w:rFonts w:ascii="Open Sans" w:hAnsi="Open Sans" w:cs="Open Sans"/>
          <w:sz w:val="20"/>
          <w:szCs w:val="20"/>
        </w:rPr>
        <w:t>les article</w:t>
      </w:r>
      <w:r w:rsidR="00EB3338" w:rsidRPr="00804D00">
        <w:rPr>
          <w:rFonts w:ascii="Open Sans" w:hAnsi="Open Sans" w:cs="Open Sans"/>
          <w:sz w:val="20"/>
          <w:szCs w:val="20"/>
        </w:rPr>
        <w:t>s</w:t>
      </w:r>
      <w:r w:rsidRPr="00804D00">
        <w:rPr>
          <w:rFonts w:ascii="Open Sans" w:hAnsi="Open Sans" w:cs="Open Sans"/>
          <w:sz w:val="20"/>
          <w:szCs w:val="20"/>
        </w:rPr>
        <w:t xml:space="preserve"> R. 2193-1 à R. 2193-22 du Code de la commande publique</w:t>
      </w:r>
      <w:r w:rsidRPr="00804D00">
        <w:rPr>
          <w:rFonts w:ascii="Open Sans" w:hAnsi="Open Sans" w:cs="Open Sans"/>
          <w:iCs/>
          <w:sz w:val="20"/>
          <w:szCs w:val="20"/>
        </w:rPr>
        <w:t xml:space="preserve"> et par la loi n° 75-1334 du 31 décembre 1975 relative à la sous-traitance.</w:t>
      </w:r>
    </w:p>
    <w:p w14:paraId="07C5AA95" w14:textId="77777777" w:rsidR="00EA46F1" w:rsidRPr="00804D00" w:rsidRDefault="00EA46F1" w:rsidP="00EA46F1">
      <w:pPr>
        <w:rPr>
          <w:rFonts w:ascii="Open Sans" w:hAnsi="Open Sans" w:cs="Open Sans"/>
          <w:iCs/>
          <w:sz w:val="20"/>
          <w:szCs w:val="20"/>
        </w:rPr>
      </w:pPr>
    </w:p>
    <w:p w14:paraId="5EE44D8E" w14:textId="1E30CF0B" w:rsidR="00A74976" w:rsidRPr="00804D00" w:rsidRDefault="00A74976" w:rsidP="00EA46F1">
      <w:pPr>
        <w:rPr>
          <w:rFonts w:ascii="Open Sans" w:hAnsi="Open Sans" w:cs="Open Sans"/>
          <w:iCs/>
          <w:sz w:val="20"/>
          <w:szCs w:val="20"/>
        </w:rPr>
      </w:pPr>
      <w:r w:rsidRPr="00804D00">
        <w:rPr>
          <w:rFonts w:ascii="Open Sans" w:hAnsi="Open Sans" w:cs="Open Sans"/>
          <w:iCs/>
          <w:sz w:val="20"/>
          <w:szCs w:val="20"/>
        </w:rPr>
        <w:t xml:space="preserve">Néanmoins, au regard </w:t>
      </w:r>
      <w:r w:rsidRPr="00804D00">
        <w:rPr>
          <w:rFonts w:ascii="Open Sans" w:hAnsi="Open Sans" w:cs="Open Sans"/>
          <w:sz w:val="20"/>
          <w:szCs w:val="20"/>
        </w:rPr>
        <w:t>des articles L. 2193-1 à L. 2193-3 du Code de la commande publique,</w:t>
      </w:r>
      <w:r w:rsidRPr="00804D00">
        <w:rPr>
          <w:rFonts w:ascii="Open Sans" w:hAnsi="Open Sans" w:cs="Open Sans"/>
          <w:iCs/>
          <w:sz w:val="20"/>
          <w:szCs w:val="20"/>
        </w:rPr>
        <w:t xml:space="preserve"> le </w:t>
      </w:r>
      <w:r w:rsidR="00EB3338" w:rsidRPr="00804D00">
        <w:rPr>
          <w:rFonts w:ascii="Open Sans" w:hAnsi="Open Sans" w:cs="Open Sans"/>
          <w:iCs/>
          <w:sz w:val="20"/>
          <w:szCs w:val="20"/>
        </w:rPr>
        <w:t>T</w:t>
      </w:r>
      <w:r w:rsidRPr="00804D00">
        <w:rPr>
          <w:rFonts w:ascii="Open Sans" w:hAnsi="Open Sans" w:cs="Open Sans"/>
          <w:iCs/>
          <w:sz w:val="20"/>
          <w:szCs w:val="20"/>
        </w:rPr>
        <w:t>itulaire demeure personnellement responsable de l’exécution de toutes les obligations résultant du marché.</w:t>
      </w:r>
    </w:p>
    <w:p w14:paraId="737ED2AD" w14:textId="77777777" w:rsidR="00EA46F1" w:rsidRPr="00804D00" w:rsidRDefault="00EA46F1" w:rsidP="00EA46F1">
      <w:pPr>
        <w:rPr>
          <w:rFonts w:ascii="Open Sans" w:hAnsi="Open Sans" w:cs="Open Sans"/>
          <w:iCs/>
          <w:sz w:val="20"/>
          <w:szCs w:val="20"/>
        </w:rPr>
      </w:pPr>
    </w:p>
    <w:p w14:paraId="77801AF2" w14:textId="5183AB0B" w:rsidR="00A74976" w:rsidRPr="00804D00" w:rsidRDefault="00A74976" w:rsidP="00EA46F1">
      <w:pPr>
        <w:rPr>
          <w:rFonts w:ascii="Open Sans" w:hAnsi="Open Sans" w:cs="Open Sans"/>
          <w:iCs/>
          <w:sz w:val="20"/>
          <w:szCs w:val="20"/>
        </w:rPr>
      </w:pPr>
      <w:r w:rsidRPr="00804D00">
        <w:rPr>
          <w:rFonts w:ascii="Open Sans" w:hAnsi="Open Sans" w:cs="Open Sans"/>
          <w:iCs/>
          <w:sz w:val="20"/>
          <w:szCs w:val="20"/>
        </w:rPr>
        <w:t>Par ailleurs, conformément aux articles ci-dessus et</w:t>
      </w:r>
      <w:r w:rsidRPr="00804D00" w:rsidDel="003B4FE9">
        <w:rPr>
          <w:rFonts w:ascii="Open Sans" w:hAnsi="Open Sans" w:cs="Open Sans"/>
          <w:iCs/>
          <w:sz w:val="20"/>
          <w:szCs w:val="20"/>
        </w:rPr>
        <w:t>,</w:t>
      </w:r>
      <w:r w:rsidRPr="00804D00">
        <w:rPr>
          <w:rFonts w:ascii="Open Sans" w:hAnsi="Open Sans" w:cs="Open Sans"/>
          <w:iCs/>
          <w:sz w:val="20"/>
          <w:szCs w:val="20"/>
        </w:rPr>
        <w:t xml:space="preserve"> dans le cas où la demande de sous-traitance intervient </w:t>
      </w:r>
      <w:r w:rsidRPr="00804D00">
        <w:rPr>
          <w:rFonts w:ascii="Open Sans" w:hAnsi="Open Sans" w:cs="Open Sans"/>
          <w:iCs/>
          <w:sz w:val="20"/>
          <w:szCs w:val="20"/>
          <w:u w:val="single"/>
        </w:rPr>
        <w:t>au moment du dépôt de l’offre</w:t>
      </w:r>
      <w:r w:rsidRPr="00804D00">
        <w:rPr>
          <w:rFonts w:ascii="Open Sans" w:hAnsi="Open Sans" w:cs="Open Sans"/>
          <w:iCs/>
          <w:sz w:val="20"/>
          <w:szCs w:val="20"/>
        </w:rPr>
        <w:t>, le candidat doit fournir au pouvoir adjudicateur une déclaration mentionnant :</w:t>
      </w:r>
    </w:p>
    <w:p w14:paraId="43459ADD" w14:textId="77777777" w:rsidR="00EB3338" w:rsidRPr="00804D00" w:rsidRDefault="00EB3338" w:rsidP="00EA46F1">
      <w:pPr>
        <w:rPr>
          <w:rFonts w:ascii="Open Sans" w:hAnsi="Open Sans" w:cs="Open Sans"/>
          <w:iCs/>
          <w:sz w:val="20"/>
          <w:szCs w:val="20"/>
        </w:rPr>
      </w:pPr>
    </w:p>
    <w:p w14:paraId="0896B85E" w14:textId="285629D5" w:rsidR="00A74976" w:rsidRPr="00804D00" w:rsidRDefault="00A74976" w:rsidP="00E70663">
      <w:pPr>
        <w:pStyle w:val="Paragraphedeliste"/>
        <w:numPr>
          <w:ilvl w:val="0"/>
          <w:numId w:val="30"/>
        </w:numPr>
        <w:rPr>
          <w:rFonts w:ascii="Open Sans" w:hAnsi="Open Sans"/>
          <w:sz w:val="20"/>
          <w:szCs w:val="20"/>
        </w:rPr>
      </w:pPr>
      <w:r w:rsidRPr="00804D00">
        <w:rPr>
          <w:rFonts w:ascii="Open Sans" w:hAnsi="Open Sans"/>
          <w:sz w:val="20"/>
          <w:szCs w:val="20"/>
        </w:rPr>
        <w:t>La nature des prestations sous-traitées</w:t>
      </w:r>
      <w:r w:rsidR="00EB3338" w:rsidRPr="00804D00">
        <w:rPr>
          <w:rFonts w:ascii="Open Sans" w:hAnsi="Open Sans"/>
          <w:sz w:val="20"/>
          <w:szCs w:val="20"/>
        </w:rPr>
        <w:t> ;</w:t>
      </w:r>
    </w:p>
    <w:p w14:paraId="192BAAC5" w14:textId="79495426" w:rsidR="00A74976" w:rsidRPr="00804D00" w:rsidRDefault="00A74976" w:rsidP="00E70663">
      <w:pPr>
        <w:pStyle w:val="Paragraphedeliste"/>
        <w:numPr>
          <w:ilvl w:val="0"/>
          <w:numId w:val="30"/>
        </w:numPr>
        <w:rPr>
          <w:rFonts w:ascii="Open Sans" w:hAnsi="Open Sans"/>
          <w:sz w:val="20"/>
          <w:szCs w:val="20"/>
        </w:rPr>
      </w:pPr>
      <w:r w:rsidRPr="00804D00">
        <w:rPr>
          <w:rFonts w:ascii="Open Sans" w:hAnsi="Open Sans"/>
          <w:sz w:val="20"/>
          <w:szCs w:val="20"/>
        </w:rPr>
        <w:t>Le nom, la raison ou la dénomination sociale et l’adresse du sous-traitant proposé</w:t>
      </w:r>
      <w:r w:rsidR="00EB3338" w:rsidRPr="00804D00">
        <w:rPr>
          <w:rFonts w:ascii="Open Sans" w:hAnsi="Open Sans"/>
          <w:sz w:val="20"/>
          <w:szCs w:val="20"/>
        </w:rPr>
        <w:t> ;</w:t>
      </w:r>
    </w:p>
    <w:p w14:paraId="3B42F905" w14:textId="77777777" w:rsidR="00A74976" w:rsidRPr="00804D00" w:rsidRDefault="00A74976" w:rsidP="00E70663">
      <w:pPr>
        <w:pStyle w:val="Paragraphedeliste"/>
        <w:numPr>
          <w:ilvl w:val="0"/>
          <w:numId w:val="30"/>
        </w:numPr>
        <w:rPr>
          <w:rFonts w:ascii="Open Sans" w:hAnsi="Open Sans"/>
          <w:sz w:val="20"/>
          <w:szCs w:val="20"/>
        </w:rPr>
      </w:pPr>
      <w:r w:rsidRPr="00804D00">
        <w:rPr>
          <w:rFonts w:ascii="Open Sans" w:hAnsi="Open Sans"/>
          <w:sz w:val="20"/>
          <w:szCs w:val="20"/>
        </w:rPr>
        <w:t>Le montant maximum des sommes à verser au sous-traitant ;</w:t>
      </w:r>
    </w:p>
    <w:p w14:paraId="13580A2A" w14:textId="77777777" w:rsidR="00A74976" w:rsidRPr="00804D00" w:rsidRDefault="00A74976" w:rsidP="00E70663">
      <w:pPr>
        <w:pStyle w:val="Paragraphedeliste"/>
        <w:numPr>
          <w:ilvl w:val="0"/>
          <w:numId w:val="30"/>
        </w:numPr>
        <w:rPr>
          <w:rFonts w:ascii="Open Sans" w:hAnsi="Open Sans"/>
          <w:sz w:val="20"/>
          <w:szCs w:val="20"/>
        </w:rPr>
      </w:pPr>
      <w:r w:rsidRPr="00804D00">
        <w:rPr>
          <w:rFonts w:ascii="Open Sans" w:hAnsi="Open Sans"/>
          <w:sz w:val="20"/>
          <w:szCs w:val="20"/>
        </w:rPr>
        <w:t>Les conditions de paiement prévues par le projet de contrat de sous-traitance et, le cas échéant, les modalités de variation des prix ;</w:t>
      </w:r>
    </w:p>
    <w:p w14:paraId="338A9C77" w14:textId="77777777" w:rsidR="00A74976" w:rsidRPr="00804D00" w:rsidRDefault="00A74976" w:rsidP="00E70663">
      <w:pPr>
        <w:pStyle w:val="Paragraphedeliste"/>
        <w:numPr>
          <w:ilvl w:val="0"/>
          <w:numId w:val="30"/>
        </w:numPr>
        <w:rPr>
          <w:rFonts w:ascii="Open Sans" w:hAnsi="Open Sans"/>
          <w:sz w:val="20"/>
          <w:szCs w:val="20"/>
        </w:rPr>
      </w:pPr>
      <w:r w:rsidRPr="00804D00">
        <w:rPr>
          <w:rFonts w:ascii="Open Sans" w:hAnsi="Open Sans"/>
          <w:sz w:val="20"/>
          <w:szCs w:val="20"/>
        </w:rPr>
        <w:t>Le cas échéant, les capacités du sous-traitant sur lesquels le candidat s’appuie.</w:t>
      </w:r>
    </w:p>
    <w:p w14:paraId="4F5A59A8" w14:textId="77777777" w:rsidR="00EA46F1" w:rsidRPr="00804D00" w:rsidRDefault="00EA46F1" w:rsidP="00EA46F1">
      <w:pPr>
        <w:rPr>
          <w:rFonts w:ascii="Open Sans" w:hAnsi="Open Sans" w:cs="Open Sans"/>
          <w:sz w:val="20"/>
          <w:szCs w:val="20"/>
        </w:rPr>
      </w:pPr>
    </w:p>
    <w:p w14:paraId="67A14557" w14:textId="40BEA9A7" w:rsidR="00A74976" w:rsidRPr="00804D00" w:rsidRDefault="00A74976" w:rsidP="00EA46F1">
      <w:pPr>
        <w:rPr>
          <w:rFonts w:ascii="Open Sans" w:hAnsi="Open Sans" w:cs="Open Sans"/>
          <w:sz w:val="20"/>
          <w:szCs w:val="20"/>
        </w:rPr>
      </w:pPr>
      <w:r w:rsidRPr="00804D00">
        <w:rPr>
          <w:rFonts w:ascii="Open Sans" w:hAnsi="Open Sans" w:cs="Open Sans"/>
          <w:sz w:val="20"/>
          <w:szCs w:val="20"/>
        </w:rPr>
        <w:t>Chaque demande de sous-traitance doit faire l’objet d’un document DC4 ou équivalent</w:t>
      </w:r>
      <w:r w:rsidR="00EB3338" w:rsidRPr="00804D00">
        <w:rPr>
          <w:rFonts w:ascii="Open Sans" w:hAnsi="Open Sans" w:cs="Open Sans"/>
          <w:sz w:val="20"/>
          <w:szCs w:val="20"/>
        </w:rPr>
        <w:t>. L</w:t>
      </w:r>
      <w:r w:rsidRPr="00804D00">
        <w:rPr>
          <w:rFonts w:ascii="Open Sans" w:hAnsi="Open Sans" w:cs="Open Sans"/>
          <w:sz w:val="20"/>
          <w:szCs w:val="20"/>
        </w:rPr>
        <w:t>es moyens techniques et humains des sous-traitants doivent être présentés.</w:t>
      </w:r>
    </w:p>
    <w:p w14:paraId="18D63B05" w14:textId="77777777" w:rsidR="00EA46F1" w:rsidRPr="00804D00" w:rsidRDefault="00EA46F1" w:rsidP="00EA46F1">
      <w:pPr>
        <w:rPr>
          <w:rFonts w:ascii="Open Sans" w:hAnsi="Open Sans" w:cs="Open Sans"/>
          <w:sz w:val="20"/>
          <w:szCs w:val="20"/>
        </w:rPr>
      </w:pPr>
    </w:p>
    <w:p w14:paraId="30EDF8B7" w14:textId="23629AB8" w:rsidR="00A74976" w:rsidRPr="00804D00" w:rsidRDefault="00A74976" w:rsidP="00EA46F1">
      <w:pPr>
        <w:rPr>
          <w:rFonts w:ascii="Open Sans" w:hAnsi="Open Sans" w:cs="Open Sans"/>
          <w:sz w:val="20"/>
          <w:szCs w:val="20"/>
        </w:rPr>
      </w:pPr>
      <w:r w:rsidRPr="00804D00">
        <w:rPr>
          <w:rFonts w:ascii="Open Sans" w:hAnsi="Open Sans" w:cs="Open Sans"/>
          <w:sz w:val="20"/>
          <w:szCs w:val="20"/>
        </w:rPr>
        <w:t>L’acceptation des sous-traitants est conditionnée par la production des pièces citées à l’article 6.3.</w:t>
      </w:r>
    </w:p>
    <w:p w14:paraId="5267359A" w14:textId="5ABC9852" w:rsidR="00687757" w:rsidRPr="00804D00" w:rsidRDefault="00687757" w:rsidP="00EB3338">
      <w:pPr>
        <w:rPr>
          <w:rFonts w:ascii="Open Sans" w:hAnsi="Open Sans" w:cs="Open Sans"/>
          <w:sz w:val="20"/>
          <w:szCs w:val="20"/>
        </w:rPr>
      </w:pPr>
    </w:p>
    <w:p w14:paraId="5C80306E" w14:textId="70C12D20" w:rsidR="00687757" w:rsidRPr="00804D00" w:rsidRDefault="00687757" w:rsidP="00EA46F1">
      <w:pPr>
        <w:rPr>
          <w:rFonts w:ascii="Open Sans" w:hAnsi="Open Sans" w:cs="Open Sans"/>
          <w:sz w:val="20"/>
          <w:szCs w:val="20"/>
        </w:rPr>
      </w:pPr>
      <w:r w:rsidRPr="00804D00">
        <w:rPr>
          <w:rFonts w:ascii="Open Sans" w:hAnsi="Open Sans" w:cs="Open Sans"/>
          <w:sz w:val="20"/>
          <w:szCs w:val="20"/>
        </w:rPr>
        <w:t xml:space="preserve">Dans le cas où la déclaration de sous-traitance intervient </w:t>
      </w:r>
      <w:r w:rsidRPr="00804D00">
        <w:rPr>
          <w:rFonts w:ascii="Open Sans" w:hAnsi="Open Sans" w:cs="Open Sans"/>
          <w:sz w:val="20"/>
          <w:szCs w:val="20"/>
          <w:u w:val="single"/>
        </w:rPr>
        <w:t>après la notification du marché public</w:t>
      </w:r>
      <w:r w:rsidRPr="00804D00">
        <w:rPr>
          <w:rFonts w:ascii="Open Sans" w:hAnsi="Open Sans" w:cs="Open Sans"/>
          <w:sz w:val="20"/>
          <w:szCs w:val="20"/>
        </w:rPr>
        <w:t xml:space="preserve">, le </w:t>
      </w:r>
      <w:r w:rsidR="00F26F03" w:rsidRPr="00804D00">
        <w:rPr>
          <w:rFonts w:ascii="Open Sans" w:hAnsi="Open Sans" w:cs="Open Sans"/>
          <w:sz w:val="20"/>
          <w:szCs w:val="20"/>
        </w:rPr>
        <w:t>T</w:t>
      </w:r>
      <w:r w:rsidRPr="00804D00">
        <w:rPr>
          <w:rFonts w:ascii="Open Sans" w:hAnsi="Open Sans" w:cs="Open Sans"/>
          <w:sz w:val="20"/>
          <w:szCs w:val="20"/>
        </w:rPr>
        <w:t>itulaire remet à l'acheteur contre récépissé ou lui adresse par lettre recommandée avec demande d'avis de réception, un acte spécial de sous-traitance contenant les renseignements mentionnés à l'article R. 2193-1 du Code de la commande publique.</w:t>
      </w:r>
    </w:p>
    <w:p w14:paraId="3CCEE3D9" w14:textId="4D1DD12C" w:rsidR="00687757" w:rsidRPr="00804D00" w:rsidRDefault="00687757" w:rsidP="00EA46F1">
      <w:pPr>
        <w:rPr>
          <w:rFonts w:ascii="Open Sans" w:hAnsi="Open Sans" w:cs="Open Sans"/>
          <w:sz w:val="20"/>
          <w:szCs w:val="20"/>
        </w:rPr>
      </w:pPr>
      <w:r w:rsidRPr="00804D00">
        <w:rPr>
          <w:rFonts w:ascii="Open Sans" w:hAnsi="Open Sans" w:cs="Open Sans"/>
          <w:sz w:val="20"/>
          <w:szCs w:val="20"/>
        </w:rPr>
        <w:br/>
        <w:t xml:space="preserve">Le </w:t>
      </w:r>
      <w:r w:rsidR="00F26F03" w:rsidRPr="00804D00">
        <w:rPr>
          <w:rFonts w:ascii="Open Sans" w:hAnsi="Open Sans" w:cs="Open Sans"/>
          <w:sz w:val="20"/>
          <w:szCs w:val="20"/>
        </w:rPr>
        <w:t>T</w:t>
      </w:r>
      <w:r w:rsidRPr="00804D00">
        <w:rPr>
          <w:rFonts w:ascii="Open Sans" w:hAnsi="Open Sans" w:cs="Open Sans"/>
          <w:sz w:val="20"/>
          <w:szCs w:val="20"/>
        </w:rPr>
        <w: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6807C748" w14:textId="77777777" w:rsidR="00687757" w:rsidRPr="00804D00" w:rsidRDefault="00687757" w:rsidP="00EA46F1">
      <w:pPr>
        <w:rPr>
          <w:rFonts w:ascii="Open Sans" w:hAnsi="Open Sans" w:cs="Open Sans"/>
          <w:sz w:val="20"/>
          <w:szCs w:val="20"/>
        </w:rPr>
      </w:pPr>
    </w:p>
    <w:p w14:paraId="5F3FE1E9" w14:textId="338B89FA" w:rsidR="00687757" w:rsidRPr="00804D00" w:rsidRDefault="00687757" w:rsidP="00EA46F1">
      <w:pPr>
        <w:rPr>
          <w:rFonts w:ascii="Open Sans" w:hAnsi="Open Sans" w:cs="Open Sans"/>
          <w:sz w:val="20"/>
          <w:szCs w:val="20"/>
        </w:rPr>
      </w:pPr>
      <w:r w:rsidRPr="00804D00">
        <w:rPr>
          <w:rFonts w:ascii="Open Sans" w:hAnsi="Open Sans" w:cs="Open Sans"/>
          <w:sz w:val="20"/>
          <w:szCs w:val="20"/>
        </w:rPr>
        <w:t>L'acceptation du sous-traitant et l'agrément des conditions de paiement sont constatés par la signature de l'acte spécial de sous-traitance. Le silence de l'acheteur gardé pendant vingt-et-</w:t>
      </w:r>
      <w:proofErr w:type="gramStart"/>
      <w:r w:rsidRPr="00804D00">
        <w:rPr>
          <w:rFonts w:ascii="Open Sans" w:hAnsi="Open Sans" w:cs="Open Sans"/>
          <w:sz w:val="20"/>
          <w:szCs w:val="20"/>
        </w:rPr>
        <w:t>un jours</w:t>
      </w:r>
      <w:proofErr w:type="gramEnd"/>
      <w:r w:rsidRPr="00804D00">
        <w:rPr>
          <w:rFonts w:ascii="Open Sans" w:hAnsi="Open Sans" w:cs="Open Sans"/>
          <w:sz w:val="20"/>
          <w:szCs w:val="20"/>
        </w:rPr>
        <w:t xml:space="preserve"> à compter de la réception des documents mentionnés à l'article R. 2193-3 du Code de la commande publique vaut également acceptation du sous-traitant et agrément des conditions de paiement.</w:t>
      </w:r>
    </w:p>
    <w:p w14:paraId="4A45FD41" w14:textId="575ABD0D" w:rsidR="00A74976" w:rsidRPr="00804D00" w:rsidRDefault="00A74976" w:rsidP="00C2461C">
      <w:pPr>
        <w:rPr>
          <w:rFonts w:ascii="Open Sans" w:hAnsi="Open Sans" w:cs="Open Sans"/>
          <w:sz w:val="20"/>
          <w:szCs w:val="20"/>
        </w:rPr>
      </w:pPr>
    </w:p>
    <w:p w14:paraId="03934F6D" w14:textId="4436E1ED" w:rsidR="00A74976" w:rsidRDefault="00F31D50" w:rsidP="008E56BB">
      <w:pPr>
        <w:pStyle w:val="Titre1"/>
        <w:numPr>
          <w:ilvl w:val="0"/>
          <w:numId w:val="16"/>
        </w:numPr>
      </w:pPr>
      <w:bookmarkStart w:id="59" w:name="_Toc157007531"/>
      <w:bookmarkStart w:id="60" w:name="_Toc165643521"/>
      <w:bookmarkStart w:id="61" w:name="_Toc200016884"/>
      <w:r w:rsidRPr="001E67BB">
        <w:t>OFFRE</w:t>
      </w:r>
      <w:bookmarkEnd w:id="59"/>
      <w:bookmarkEnd w:id="60"/>
      <w:bookmarkEnd w:id="61"/>
    </w:p>
    <w:p w14:paraId="088618D8" w14:textId="77777777" w:rsidR="00E70663" w:rsidRPr="00E70663" w:rsidRDefault="00E70663" w:rsidP="00E70663"/>
    <w:p w14:paraId="08B6FA0E" w14:textId="04FF393D" w:rsidR="00BC5C65" w:rsidRDefault="00BC5C65" w:rsidP="001E67BB">
      <w:pPr>
        <w:pStyle w:val="Paragraphedeliste"/>
        <w:keepNext/>
        <w:numPr>
          <w:ilvl w:val="0"/>
          <w:numId w:val="0"/>
        </w:numPr>
        <w:outlineLvl w:val="1"/>
        <w:rPr>
          <w:rFonts w:cs="Arial"/>
          <w:b/>
          <w:bCs/>
          <w:vanish/>
          <w:sz w:val="20"/>
          <w:szCs w:val="20"/>
        </w:rPr>
      </w:pPr>
      <w:bookmarkStart w:id="62" w:name="_Toc157007532"/>
    </w:p>
    <w:p w14:paraId="0B2D42DE" w14:textId="720D130F" w:rsidR="00EA46F1" w:rsidRDefault="00EA46F1" w:rsidP="00A94045">
      <w:pPr>
        <w:pStyle w:val="Titre2"/>
      </w:pPr>
      <w:bookmarkStart w:id="63" w:name="_Toc165643522"/>
      <w:bookmarkStart w:id="64" w:name="_Toc200016885"/>
      <w:r>
        <w:t>Présentation de l’offre</w:t>
      </w:r>
      <w:bookmarkEnd w:id="63"/>
      <w:bookmarkEnd w:id="64"/>
    </w:p>
    <w:p w14:paraId="0BC638CF" w14:textId="77777777" w:rsidR="004469DC" w:rsidRDefault="004469DC" w:rsidP="00EA46F1"/>
    <w:p w14:paraId="4E6E8C83" w14:textId="1514AB9C" w:rsidR="00EA46F1" w:rsidRPr="00804D00" w:rsidRDefault="00EA46F1" w:rsidP="00EA46F1">
      <w:pPr>
        <w:rPr>
          <w:rFonts w:ascii="Open Sans" w:hAnsi="Open Sans" w:cs="Open Sans"/>
          <w:sz w:val="20"/>
          <w:szCs w:val="20"/>
        </w:rPr>
      </w:pPr>
      <w:r w:rsidRPr="00804D00">
        <w:rPr>
          <w:rFonts w:ascii="Open Sans" w:hAnsi="Open Sans" w:cs="Open Sans"/>
          <w:sz w:val="20"/>
          <w:szCs w:val="20"/>
        </w:rPr>
        <w:t>Chaque candidat formule son offre en produisant :</w:t>
      </w:r>
    </w:p>
    <w:p w14:paraId="55083565" w14:textId="36F54699" w:rsidR="00910A9B" w:rsidRPr="00804D00" w:rsidRDefault="00910A9B" w:rsidP="00EA46F1">
      <w:pPr>
        <w:rPr>
          <w:rFonts w:ascii="Open Sans" w:hAnsi="Open Sans" w:cs="Open Sans"/>
          <w:sz w:val="20"/>
          <w:szCs w:val="20"/>
        </w:rPr>
      </w:pPr>
    </w:p>
    <w:p w14:paraId="4F67AF3C" w14:textId="37BC827E" w:rsidR="00910A9B" w:rsidRPr="00804D00" w:rsidRDefault="00910A9B" w:rsidP="00910A9B">
      <w:pPr>
        <w:pStyle w:val="Paragraphedeliste"/>
        <w:numPr>
          <w:ilvl w:val="0"/>
          <w:numId w:val="30"/>
        </w:numPr>
        <w:rPr>
          <w:rFonts w:ascii="Open Sans" w:hAnsi="Open Sans"/>
          <w:sz w:val="20"/>
          <w:szCs w:val="20"/>
        </w:rPr>
      </w:pPr>
      <w:r w:rsidRPr="00804D00">
        <w:rPr>
          <w:rFonts w:ascii="Open Sans" w:hAnsi="Open Sans"/>
          <w:sz w:val="20"/>
          <w:szCs w:val="20"/>
        </w:rPr>
        <w:t>L’acte d’engagement : complété et signé par une personne habilitée à engager la société ou chaque membre du groupement (partie B de l’acte d’engagement et en cas de groupement, la partie E) ;</w:t>
      </w:r>
    </w:p>
    <w:p w14:paraId="55E6E32E" w14:textId="77777777" w:rsidR="00910A9B" w:rsidRPr="00804D00" w:rsidRDefault="00910A9B" w:rsidP="00910A9B">
      <w:pPr>
        <w:pStyle w:val="Paragraphedeliste"/>
        <w:numPr>
          <w:ilvl w:val="0"/>
          <w:numId w:val="0"/>
        </w:numPr>
        <w:ind w:left="720"/>
        <w:rPr>
          <w:rFonts w:ascii="Open Sans" w:hAnsi="Open Sans"/>
          <w:sz w:val="20"/>
          <w:szCs w:val="20"/>
        </w:rPr>
      </w:pPr>
    </w:p>
    <w:p w14:paraId="1E034BDD" w14:textId="7B861950" w:rsidR="00910A9B" w:rsidRPr="00804D00" w:rsidRDefault="00910A9B" w:rsidP="00910A9B">
      <w:pPr>
        <w:pStyle w:val="Paragraphedeliste"/>
        <w:numPr>
          <w:ilvl w:val="0"/>
          <w:numId w:val="30"/>
        </w:numPr>
        <w:rPr>
          <w:rFonts w:ascii="Open Sans" w:hAnsi="Open Sans"/>
          <w:sz w:val="20"/>
          <w:szCs w:val="20"/>
        </w:rPr>
      </w:pPr>
      <w:r w:rsidRPr="00804D00">
        <w:rPr>
          <w:rFonts w:ascii="Open Sans" w:hAnsi="Open Sans"/>
          <w:sz w:val="20"/>
          <w:szCs w:val="20"/>
        </w:rPr>
        <w:t>Le cadre de réponse financier (CD</w:t>
      </w:r>
      <w:r w:rsidR="00694A7C" w:rsidRPr="00804D00">
        <w:rPr>
          <w:rFonts w:ascii="Open Sans" w:hAnsi="Open Sans"/>
          <w:sz w:val="20"/>
          <w:szCs w:val="20"/>
        </w:rPr>
        <w:t>R</w:t>
      </w:r>
      <w:r w:rsidRPr="00804D00">
        <w:rPr>
          <w:rFonts w:ascii="Open Sans" w:hAnsi="Open Sans"/>
          <w:sz w:val="20"/>
          <w:szCs w:val="20"/>
        </w:rPr>
        <w:t xml:space="preserve">F) : dûment complété et signé. Le candidat est tenu de respecter la </w:t>
      </w:r>
      <w:r w:rsidRPr="00804D00">
        <w:rPr>
          <w:rFonts w:ascii="Open Sans" w:hAnsi="Open Sans"/>
          <w:sz w:val="20"/>
          <w:szCs w:val="20"/>
        </w:rPr>
        <w:lastRenderedPageBreak/>
        <w:t xml:space="preserve">présentation des grilles tarifaires définies par l’Administration. Tout ajout ou suppression peut entraîner l’élimination du candidat. Le candidat est tenu de répondre à la totalité des prestations ou des articles désigné(e)s dans le </w:t>
      </w:r>
      <w:r w:rsidR="00CB06A9" w:rsidRPr="00804D00">
        <w:rPr>
          <w:rFonts w:ascii="Open Sans" w:hAnsi="Open Sans"/>
          <w:sz w:val="20"/>
          <w:szCs w:val="20"/>
        </w:rPr>
        <w:t>marché</w:t>
      </w:r>
      <w:r w:rsidRPr="00804D00">
        <w:rPr>
          <w:rFonts w:ascii="Open Sans" w:hAnsi="Open Sans"/>
          <w:sz w:val="20"/>
          <w:szCs w:val="20"/>
        </w:rPr>
        <w:t> ;</w:t>
      </w:r>
    </w:p>
    <w:p w14:paraId="2709A2EF" w14:textId="77777777" w:rsidR="00910A9B" w:rsidRPr="00804D00" w:rsidRDefault="00910A9B" w:rsidP="00910A9B">
      <w:pPr>
        <w:pStyle w:val="Paragraphedeliste"/>
        <w:numPr>
          <w:ilvl w:val="0"/>
          <w:numId w:val="0"/>
        </w:numPr>
        <w:ind w:left="720"/>
        <w:rPr>
          <w:rFonts w:ascii="Open Sans" w:hAnsi="Open Sans"/>
          <w:sz w:val="20"/>
          <w:szCs w:val="20"/>
        </w:rPr>
      </w:pPr>
    </w:p>
    <w:p w14:paraId="24F98D0B" w14:textId="64A50368" w:rsidR="00910A9B" w:rsidRPr="00981A0B" w:rsidRDefault="00910A9B" w:rsidP="00910A9B">
      <w:pPr>
        <w:pStyle w:val="Paragraphedeliste"/>
        <w:numPr>
          <w:ilvl w:val="0"/>
          <w:numId w:val="30"/>
        </w:numPr>
      </w:pPr>
      <w:r w:rsidRPr="00804D00">
        <w:rPr>
          <w:rFonts w:ascii="Open Sans" w:hAnsi="Open Sans"/>
          <w:sz w:val="20"/>
          <w:szCs w:val="20"/>
        </w:rPr>
        <w:t xml:space="preserve">Le cadre de réponse </w:t>
      </w:r>
      <w:r w:rsidR="00A77362" w:rsidRPr="00804D00">
        <w:rPr>
          <w:rFonts w:ascii="Open Sans" w:hAnsi="Open Sans"/>
          <w:sz w:val="20"/>
          <w:szCs w:val="20"/>
        </w:rPr>
        <w:t>technique</w:t>
      </w:r>
      <w:r w:rsidRPr="00804D00">
        <w:rPr>
          <w:rFonts w:ascii="Open Sans" w:hAnsi="Open Sans"/>
          <w:sz w:val="20"/>
          <w:szCs w:val="20"/>
        </w:rPr>
        <w:t xml:space="preserve"> (CDRT) dûment renseigné</w:t>
      </w:r>
      <w:r w:rsidR="00694A7C">
        <w:rPr>
          <w:sz w:val="22"/>
          <w:szCs w:val="22"/>
        </w:rPr>
        <w:t xml:space="preserve">. </w:t>
      </w:r>
    </w:p>
    <w:p w14:paraId="6573779C" w14:textId="39BCA64D" w:rsidR="00EA46F1" w:rsidRPr="00446CFC" w:rsidRDefault="00EA46F1" w:rsidP="00EA46F1">
      <w:pPr>
        <w:rPr>
          <w:rFonts w:ascii="Open Sans" w:hAnsi="Open Sans" w:cs="Open Sans"/>
          <w:sz w:val="20"/>
          <w:szCs w:val="20"/>
        </w:rPr>
      </w:pPr>
      <w:r w:rsidRPr="00EA46F1">
        <w:rPr>
          <w:noProof/>
        </w:rPr>
        <mc:AlternateContent>
          <mc:Choice Requires="wps">
            <w:drawing>
              <wp:anchor distT="0" distB="0" distL="114297" distR="114297" simplePos="0" relativeHeight="251691520" behindDoc="0" locked="0" layoutInCell="1" allowOverlap="1" wp14:anchorId="5C03C8EC" wp14:editId="183FED23">
                <wp:simplePos x="0" y="0"/>
                <wp:positionH relativeFrom="column">
                  <wp:posOffset>6200139</wp:posOffset>
                </wp:positionH>
                <wp:positionV relativeFrom="paragraph">
                  <wp:posOffset>126365</wp:posOffset>
                </wp:positionV>
                <wp:extent cx="0" cy="2305685"/>
                <wp:effectExtent l="0" t="0" r="0" b="0"/>
                <wp:wrapNone/>
                <wp:docPr id="1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0568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59FC7553" id="Line 27" o:spid="_x0000_s1026" style="position:absolute;z-index:2516915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88.2pt,9.95pt" to="488.2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" stroked="f"/>
            </w:pict>
          </mc:Fallback>
        </mc:AlternateContent>
      </w:r>
    </w:p>
    <w:p w14:paraId="7481B7F2" w14:textId="77777777" w:rsidR="00EA46F1" w:rsidRPr="00446CFC" w:rsidRDefault="00EA46F1" w:rsidP="00EA46F1">
      <w:pPr>
        <w:rPr>
          <w:rFonts w:ascii="Open Sans" w:hAnsi="Open Sans" w:cs="Open Sans"/>
          <w:iCs/>
          <w:sz w:val="20"/>
          <w:szCs w:val="20"/>
        </w:rPr>
      </w:pPr>
      <w:r w:rsidRPr="00446CFC">
        <w:rPr>
          <w:rFonts w:ascii="Open Sans" w:hAnsi="Open Sans" w:cs="Open Sans"/>
          <w:iCs/>
          <w:sz w:val="20"/>
          <w:szCs w:val="20"/>
        </w:rPr>
        <w:t>En complément, le soumissionnaire peut compléter ses réponses, par tout document (mémoire) et/ou justificatif joint(s) sur un format libre.</w:t>
      </w:r>
    </w:p>
    <w:p w14:paraId="2F7AC81C" w14:textId="361F5906" w:rsidR="00EA46F1" w:rsidRPr="00446CFC" w:rsidRDefault="00EA46F1" w:rsidP="00EA46F1">
      <w:pPr>
        <w:rPr>
          <w:rFonts w:ascii="Open Sans" w:hAnsi="Open Sans" w:cs="Open Sans"/>
          <w:iCs/>
          <w:sz w:val="20"/>
          <w:szCs w:val="20"/>
        </w:rPr>
      </w:pPr>
      <w:r w:rsidRPr="00446CFC">
        <w:rPr>
          <w:rFonts w:ascii="Open Sans" w:hAnsi="Open Sans" w:cs="Open Sans"/>
          <w:iCs/>
          <w:sz w:val="20"/>
          <w:szCs w:val="20"/>
        </w:rPr>
        <w:t>Le soumissionnaire doit préciser explicitement où les éléments de réponse se situent.</w:t>
      </w:r>
    </w:p>
    <w:p w14:paraId="7352EB14" w14:textId="2E1FA677" w:rsidR="00EA46F1" w:rsidRPr="00EA46F1" w:rsidRDefault="00EA46F1" w:rsidP="00EA46F1"/>
    <w:p w14:paraId="4F1158FF" w14:textId="64FE3EF5" w:rsidR="00EA46F1" w:rsidRPr="00804D00" w:rsidRDefault="00EA46F1" w:rsidP="00EA46F1">
      <w:pPr>
        <w:rPr>
          <w:rFonts w:ascii="Open Sans" w:hAnsi="Open Sans" w:cs="Open Sans"/>
          <w:sz w:val="20"/>
          <w:szCs w:val="20"/>
        </w:rPr>
      </w:pPr>
      <w:r w:rsidRPr="00804D00">
        <w:rPr>
          <w:rFonts w:ascii="Open Sans" w:hAnsi="Open Sans" w:cs="Open Sans"/>
          <w:sz w:val="20"/>
          <w:szCs w:val="20"/>
        </w:rPr>
        <w:t>La signature des documents ci-dessus est souhaitée dès le dépôt des plis, cependant l’absence ou l’invalidité de la signature constatée lors de l’ouverture des plis n’est pas éliminatoire. En tout état de cause, le candidat demeure engagé par son offre.</w:t>
      </w:r>
    </w:p>
    <w:bookmarkEnd w:id="62"/>
    <w:p w14:paraId="470327D5" w14:textId="4A42D6DC" w:rsidR="00F31D50" w:rsidRPr="00804D00" w:rsidRDefault="00F31D50" w:rsidP="00F31D50">
      <w:pPr>
        <w:rPr>
          <w:rFonts w:ascii="Open Sans" w:hAnsi="Open Sans" w:cs="Open Sans"/>
          <w:sz w:val="20"/>
          <w:szCs w:val="20"/>
        </w:rPr>
      </w:pPr>
    </w:p>
    <w:p w14:paraId="5F1BE6C7" w14:textId="7D497F24" w:rsidR="00F31D50" w:rsidRPr="00804D00" w:rsidRDefault="00F31D50" w:rsidP="004469DC">
      <w:pPr>
        <w:rPr>
          <w:rFonts w:ascii="Open Sans" w:hAnsi="Open Sans" w:cs="Open Sans"/>
          <w:sz w:val="20"/>
          <w:szCs w:val="20"/>
        </w:rPr>
      </w:pPr>
      <w:r w:rsidRPr="00804D00">
        <w:rPr>
          <w:rFonts w:ascii="Open Sans" w:hAnsi="Open Sans" w:cs="Open Sans"/>
          <w:sz w:val="20"/>
          <w:szCs w:val="20"/>
        </w:rPr>
        <w:t>Dans le cas de groupement autorisé de candidats (voir art</w:t>
      </w:r>
      <w:r w:rsidR="004469DC" w:rsidRPr="00804D00">
        <w:rPr>
          <w:rFonts w:ascii="Open Sans" w:hAnsi="Open Sans" w:cs="Open Sans"/>
          <w:sz w:val="20"/>
          <w:szCs w:val="20"/>
        </w:rPr>
        <w:t>icle 5.1)</w:t>
      </w:r>
      <w:r w:rsidRPr="00804D00">
        <w:rPr>
          <w:rFonts w:ascii="Open Sans" w:hAnsi="Open Sans" w:cs="Open Sans"/>
          <w:sz w:val="20"/>
          <w:szCs w:val="20"/>
        </w:rPr>
        <w:t>, l’acte d’engagement ainsi que les annexes financières devront être signés électroniquement soit par le mandataire expressément désigné et tous les membres soit par le mandataire du groupement, s’il justifie des habilitations nécessaires pour représenter ces entreprises.</w:t>
      </w:r>
    </w:p>
    <w:p w14:paraId="4C71364F" w14:textId="77777777" w:rsidR="00F31D50" w:rsidRPr="00804D00" w:rsidRDefault="00F31D50" w:rsidP="004469DC">
      <w:pPr>
        <w:rPr>
          <w:rFonts w:ascii="Open Sans" w:hAnsi="Open Sans" w:cs="Open Sans"/>
          <w:sz w:val="20"/>
          <w:szCs w:val="20"/>
        </w:rPr>
      </w:pPr>
    </w:p>
    <w:p w14:paraId="2E3D629F" w14:textId="5E165247" w:rsidR="00F31D50" w:rsidRPr="00804D00" w:rsidRDefault="00F31D50" w:rsidP="004469DC">
      <w:pPr>
        <w:rPr>
          <w:rFonts w:ascii="Open Sans" w:hAnsi="Open Sans" w:cs="Open Sans"/>
          <w:sz w:val="20"/>
          <w:szCs w:val="20"/>
        </w:rPr>
      </w:pPr>
      <w:r w:rsidRPr="00804D00">
        <w:rPr>
          <w:rFonts w:ascii="Open Sans" w:hAnsi="Open Sans" w:cs="Open Sans"/>
          <w:sz w:val="20"/>
          <w:szCs w:val="20"/>
        </w:rPr>
        <w:t>-</w:t>
      </w:r>
      <w:r w:rsidRPr="00804D00">
        <w:rPr>
          <w:rFonts w:ascii="Open Sans" w:hAnsi="Open Sans" w:cs="Open Sans"/>
          <w:sz w:val="20"/>
          <w:szCs w:val="20"/>
        </w:rPr>
        <w:tab/>
        <w:t>Le cadre de réponse financier (C</w:t>
      </w:r>
      <w:r w:rsidR="00694A7C" w:rsidRPr="00804D00">
        <w:rPr>
          <w:rFonts w:ascii="Open Sans" w:hAnsi="Open Sans" w:cs="Open Sans"/>
          <w:sz w:val="20"/>
          <w:szCs w:val="20"/>
        </w:rPr>
        <w:t>D</w:t>
      </w:r>
      <w:r w:rsidRPr="00804D00">
        <w:rPr>
          <w:rFonts w:ascii="Open Sans" w:hAnsi="Open Sans" w:cs="Open Sans"/>
          <w:sz w:val="20"/>
          <w:szCs w:val="20"/>
        </w:rPr>
        <w:t>RF) dûment complété et signé</w:t>
      </w:r>
      <w:r w:rsidR="00A27386" w:rsidRPr="00804D00">
        <w:rPr>
          <w:rFonts w:ascii="Open Sans" w:hAnsi="Open Sans" w:cs="Open Sans"/>
          <w:sz w:val="20"/>
          <w:szCs w:val="20"/>
        </w:rPr>
        <w:t> ;</w:t>
      </w:r>
    </w:p>
    <w:p w14:paraId="03FD3326" w14:textId="43B93274" w:rsidR="00F31D50" w:rsidRPr="00804D00" w:rsidRDefault="00F31D50" w:rsidP="004469DC">
      <w:pPr>
        <w:rPr>
          <w:rFonts w:ascii="Open Sans" w:hAnsi="Open Sans" w:cs="Open Sans"/>
          <w:sz w:val="20"/>
          <w:szCs w:val="20"/>
        </w:rPr>
      </w:pPr>
      <w:r w:rsidRPr="00804D00">
        <w:rPr>
          <w:rFonts w:ascii="Open Sans" w:hAnsi="Open Sans" w:cs="Open Sans"/>
          <w:sz w:val="20"/>
          <w:szCs w:val="20"/>
        </w:rPr>
        <w:t>-</w:t>
      </w:r>
      <w:r w:rsidRPr="00804D00">
        <w:rPr>
          <w:rFonts w:ascii="Open Sans" w:hAnsi="Open Sans" w:cs="Open Sans"/>
          <w:sz w:val="20"/>
          <w:szCs w:val="20"/>
        </w:rPr>
        <w:tab/>
        <w:t xml:space="preserve">Le cadre de réponse </w:t>
      </w:r>
      <w:r w:rsidR="00694A7C" w:rsidRPr="00804D00">
        <w:rPr>
          <w:rFonts w:ascii="Open Sans" w:hAnsi="Open Sans" w:cs="Open Sans"/>
          <w:sz w:val="20"/>
          <w:szCs w:val="20"/>
        </w:rPr>
        <w:t>technique</w:t>
      </w:r>
      <w:r w:rsidRPr="00804D00">
        <w:rPr>
          <w:rFonts w:ascii="Open Sans" w:hAnsi="Open Sans" w:cs="Open Sans"/>
          <w:sz w:val="20"/>
          <w:szCs w:val="20"/>
        </w:rPr>
        <w:t xml:space="preserve"> (C</w:t>
      </w:r>
      <w:r w:rsidR="00694A7C" w:rsidRPr="00804D00">
        <w:rPr>
          <w:rFonts w:ascii="Open Sans" w:hAnsi="Open Sans" w:cs="Open Sans"/>
          <w:sz w:val="20"/>
          <w:szCs w:val="20"/>
        </w:rPr>
        <w:t>D</w:t>
      </w:r>
      <w:r w:rsidRPr="00804D00">
        <w:rPr>
          <w:rFonts w:ascii="Open Sans" w:hAnsi="Open Sans" w:cs="Open Sans"/>
          <w:sz w:val="20"/>
          <w:szCs w:val="20"/>
        </w:rPr>
        <w:t>RT) dûment renseign</w:t>
      </w:r>
      <w:r w:rsidR="00694A7C" w:rsidRPr="00804D00">
        <w:rPr>
          <w:rFonts w:ascii="Open Sans" w:hAnsi="Open Sans" w:cs="Open Sans"/>
          <w:sz w:val="20"/>
          <w:szCs w:val="20"/>
        </w:rPr>
        <w:t>é.</w:t>
      </w:r>
    </w:p>
    <w:p w14:paraId="239FF3ED" w14:textId="77777777" w:rsidR="00F31D50" w:rsidRPr="00804D00" w:rsidRDefault="00F31D50" w:rsidP="004469DC">
      <w:pPr>
        <w:rPr>
          <w:rFonts w:ascii="Open Sans" w:hAnsi="Open Sans" w:cs="Open Sans"/>
          <w:sz w:val="20"/>
          <w:szCs w:val="20"/>
        </w:rPr>
      </w:pPr>
    </w:p>
    <w:p w14:paraId="71128656" w14:textId="7B0AE317" w:rsidR="00A27386" w:rsidRPr="00804D00" w:rsidRDefault="00F31D50" w:rsidP="004469DC">
      <w:pPr>
        <w:rPr>
          <w:rFonts w:ascii="Open Sans" w:hAnsi="Open Sans" w:cs="Open Sans"/>
          <w:sz w:val="20"/>
          <w:szCs w:val="20"/>
        </w:rPr>
      </w:pPr>
      <w:r w:rsidRPr="00804D00">
        <w:rPr>
          <w:rFonts w:ascii="Open Sans" w:hAnsi="Open Sans" w:cs="Open Sans"/>
          <w:sz w:val="20"/>
          <w:szCs w:val="20"/>
        </w:rPr>
        <w:t>La production des documents listés ci-dessus dûment complétés conditionne la validité de l’offre.</w:t>
      </w:r>
    </w:p>
    <w:p w14:paraId="019C6A42" w14:textId="77777777" w:rsidR="00F31D50" w:rsidRPr="00BC5C65" w:rsidRDefault="00F31D50" w:rsidP="00F31D50">
      <w:pPr>
        <w:rPr>
          <w:rFonts w:cs="Arial"/>
          <w:sz w:val="20"/>
          <w:szCs w:val="20"/>
        </w:rPr>
      </w:pPr>
    </w:p>
    <w:p w14:paraId="68A50DB0" w14:textId="77777777" w:rsidR="00F31D50" w:rsidRPr="00BC5C65" w:rsidRDefault="00F31D50" w:rsidP="00A94045">
      <w:pPr>
        <w:pStyle w:val="Titre2"/>
      </w:pPr>
      <w:bookmarkStart w:id="65" w:name="_Toc157007533"/>
      <w:bookmarkStart w:id="66" w:name="_Toc165643523"/>
      <w:bookmarkStart w:id="67" w:name="_Toc200016886"/>
      <w:r w:rsidRPr="00BC5C65">
        <w:t>Documents complémentaires souhaités par l’AP-HP</w:t>
      </w:r>
      <w:bookmarkEnd w:id="65"/>
      <w:bookmarkEnd w:id="66"/>
      <w:bookmarkEnd w:id="67"/>
    </w:p>
    <w:p w14:paraId="1F0AFD1F" w14:textId="77777777" w:rsidR="00F31D50" w:rsidRPr="00BC5C65" w:rsidRDefault="00F31D50" w:rsidP="00F31D50">
      <w:pPr>
        <w:rPr>
          <w:rFonts w:cs="Arial"/>
          <w:sz w:val="20"/>
          <w:szCs w:val="20"/>
        </w:rPr>
      </w:pPr>
    </w:p>
    <w:p w14:paraId="21FBCFAB" w14:textId="02813A0B" w:rsidR="00A27386" w:rsidRPr="00804D00" w:rsidRDefault="00A27386" w:rsidP="004469DC">
      <w:pPr>
        <w:pStyle w:val="Paragraphedeliste"/>
        <w:numPr>
          <w:ilvl w:val="4"/>
          <w:numId w:val="16"/>
        </w:numPr>
        <w:rPr>
          <w:rFonts w:ascii="Open Sans" w:hAnsi="Open Sans"/>
          <w:sz w:val="20"/>
          <w:szCs w:val="20"/>
        </w:rPr>
      </w:pPr>
      <w:r w:rsidRPr="00804D00">
        <w:rPr>
          <w:rFonts w:ascii="Open Sans" w:hAnsi="Open Sans"/>
          <w:sz w:val="20"/>
          <w:szCs w:val="20"/>
        </w:rPr>
        <w:t>U</w:t>
      </w:r>
      <w:r w:rsidR="00F31D50" w:rsidRPr="00804D00">
        <w:rPr>
          <w:rFonts w:ascii="Open Sans" w:hAnsi="Open Sans"/>
          <w:sz w:val="20"/>
          <w:szCs w:val="20"/>
        </w:rPr>
        <w:t>n RIB</w:t>
      </w:r>
      <w:r w:rsidRPr="00804D00">
        <w:rPr>
          <w:rFonts w:ascii="Open Sans" w:hAnsi="Open Sans"/>
          <w:sz w:val="20"/>
          <w:szCs w:val="20"/>
        </w:rPr>
        <w:t> ;</w:t>
      </w:r>
    </w:p>
    <w:p w14:paraId="329C5718" w14:textId="77777777" w:rsidR="00A27386" w:rsidRPr="00804D00" w:rsidRDefault="00A27386" w:rsidP="00A27386">
      <w:pPr>
        <w:pStyle w:val="Paragraphedeliste"/>
        <w:numPr>
          <w:ilvl w:val="0"/>
          <w:numId w:val="0"/>
        </w:numPr>
        <w:ind w:left="1008"/>
        <w:rPr>
          <w:rFonts w:ascii="Open Sans" w:hAnsi="Open Sans"/>
          <w:sz w:val="20"/>
          <w:szCs w:val="20"/>
        </w:rPr>
      </w:pPr>
    </w:p>
    <w:p w14:paraId="6BB715B8" w14:textId="5EC6EF8E" w:rsidR="00A27386" w:rsidRPr="00804D00" w:rsidRDefault="00A27386" w:rsidP="004469DC">
      <w:pPr>
        <w:pStyle w:val="Paragraphedeliste"/>
        <w:numPr>
          <w:ilvl w:val="4"/>
          <w:numId w:val="16"/>
        </w:numPr>
        <w:rPr>
          <w:rFonts w:ascii="Open Sans" w:hAnsi="Open Sans"/>
          <w:sz w:val="20"/>
          <w:szCs w:val="20"/>
        </w:rPr>
      </w:pPr>
      <w:r w:rsidRPr="00804D00">
        <w:rPr>
          <w:rFonts w:ascii="Open Sans" w:hAnsi="Open Sans"/>
          <w:sz w:val="20"/>
          <w:szCs w:val="20"/>
        </w:rPr>
        <w:t>U</w:t>
      </w:r>
      <w:r w:rsidR="00F31D50" w:rsidRPr="00804D00">
        <w:rPr>
          <w:rFonts w:ascii="Open Sans" w:hAnsi="Open Sans"/>
          <w:sz w:val="20"/>
          <w:szCs w:val="20"/>
        </w:rPr>
        <w:t>ne facture vierge (les Conditions Générales de Ventes sont systématiquement nulles et non avenues)</w:t>
      </w:r>
      <w:r w:rsidRPr="00804D00">
        <w:rPr>
          <w:rFonts w:ascii="Open Sans" w:hAnsi="Open Sans"/>
          <w:sz w:val="20"/>
          <w:szCs w:val="20"/>
        </w:rPr>
        <w:t> ;</w:t>
      </w:r>
    </w:p>
    <w:p w14:paraId="10E10104" w14:textId="77777777" w:rsidR="00A27386" w:rsidRPr="00804D00" w:rsidRDefault="00A27386" w:rsidP="00A27386">
      <w:pPr>
        <w:pStyle w:val="Paragraphedeliste"/>
        <w:numPr>
          <w:ilvl w:val="0"/>
          <w:numId w:val="0"/>
        </w:numPr>
        <w:ind w:left="1065"/>
        <w:rPr>
          <w:rFonts w:ascii="Open Sans" w:hAnsi="Open Sans"/>
          <w:sz w:val="20"/>
          <w:szCs w:val="20"/>
        </w:rPr>
      </w:pPr>
    </w:p>
    <w:p w14:paraId="11B86EC6" w14:textId="417BBEF9" w:rsidR="00A27386" w:rsidRPr="00804D00" w:rsidRDefault="00A27386" w:rsidP="004469DC">
      <w:pPr>
        <w:pStyle w:val="Paragraphedeliste"/>
        <w:numPr>
          <w:ilvl w:val="4"/>
          <w:numId w:val="16"/>
        </w:numPr>
        <w:rPr>
          <w:rFonts w:ascii="Open Sans" w:hAnsi="Open Sans"/>
          <w:sz w:val="20"/>
          <w:szCs w:val="20"/>
        </w:rPr>
      </w:pPr>
      <w:r w:rsidRPr="00804D00">
        <w:rPr>
          <w:rFonts w:ascii="Open Sans" w:hAnsi="Open Sans"/>
          <w:sz w:val="20"/>
          <w:szCs w:val="20"/>
        </w:rPr>
        <w:t>L</w:t>
      </w:r>
      <w:r w:rsidR="00F31D50" w:rsidRPr="00804D00">
        <w:rPr>
          <w:rFonts w:ascii="Open Sans" w:hAnsi="Open Sans"/>
          <w:sz w:val="20"/>
          <w:szCs w:val="20"/>
        </w:rPr>
        <w:t>e Manuel Qualité, si la société est certifiée selon la Norme ISO 9001</w:t>
      </w:r>
      <w:r w:rsidRPr="00804D00">
        <w:rPr>
          <w:rFonts w:ascii="Open Sans" w:hAnsi="Open Sans"/>
          <w:sz w:val="20"/>
          <w:szCs w:val="20"/>
        </w:rPr>
        <w:t> ;</w:t>
      </w:r>
    </w:p>
    <w:p w14:paraId="435A2030" w14:textId="77777777" w:rsidR="00A27386" w:rsidRPr="00804D00" w:rsidRDefault="00A27386" w:rsidP="00A27386">
      <w:pPr>
        <w:pStyle w:val="Paragraphedeliste"/>
        <w:numPr>
          <w:ilvl w:val="0"/>
          <w:numId w:val="0"/>
        </w:numPr>
        <w:ind w:left="1065"/>
        <w:rPr>
          <w:rFonts w:ascii="Open Sans" w:hAnsi="Open Sans"/>
          <w:sz w:val="20"/>
          <w:szCs w:val="20"/>
        </w:rPr>
      </w:pPr>
    </w:p>
    <w:p w14:paraId="2F6694FD" w14:textId="6DF2570E" w:rsidR="00F31D50" w:rsidRPr="00446CFC" w:rsidRDefault="00F31D50" w:rsidP="00F31D50">
      <w:pPr>
        <w:pStyle w:val="Paragraphedeliste"/>
        <w:numPr>
          <w:ilvl w:val="4"/>
          <w:numId w:val="16"/>
        </w:numPr>
        <w:rPr>
          <w:rFonts w:ascii="Open Sans" w:hAnsi="Open Sans"/>
          <w:sz w:val="20"/>
          <w:szCs w:val="20"/>
        </w:rPr>
      </w:pPr>
      <w:r w:rsidRPr="00804D00">
        <w:rPr>
          <w:rFonts w:ascii="Open Sans" w:hAnsi="Open Sans"/>
          <w:sz w:val="20"/>
          <w:szCs w:val="20"/>
        </w:rPr>
        <w:t>Imprimé DC 4 ou équivalent, en cas de sous-traitance, date et signature électroniques obligatoires.</w:t>
      </w:r>
    </w:p>
    <w:p w14:paraId="0D6E7864" w14:textId="77777777" w:rsidR="00F31D50" w:rsidRPr="00BC5C65" w:rsidRDefault="00F31D50" w:rsidP="00F31D50">
      <w:pPr>
        <w:widowControl w:val="0"/>
        <w:autoSpaceDE w:val="0"/>
        <w:autoSpaceDN w:val="0"/>
        <w:adjustRightInd w:val="0"/>
        <w:rPr>
          <w:rFonts w:cs="Arial"/>
          <w:sz w:val="20"/>
          <w:szCs w:val="20"/>
        </w:rPr>
      </w:pPr>
    </w:p>
    <w:p w14:paraId="620D5CEF" w14:textId="77777777" w:rsidR="00F31D50" w:rsidRPr="00BC5C65" w:rsidRDefault="00F31D50" w:rsidP="00A94045">
      <w:pPr>
        <w:pStyle w:val="Titre2"/>
      </w:pPr>
      <w:bookmarkStart w:id="68" w:name="_Toc157007534"/>
      <w:bookmarkStart w:id="69" w:name="_Toc165643524"/>
      <w:bookmarkStart w:id="70" w:name="_Toc200016887"/>
      <w:r w:rsidRPr="00BC5C65">
        <w:t>Constitution du dossier de candidature</w:t>
      </w:r>
      <w:bookmarkEnd w:id="68"/>
      <w:bookmarkEnd w:id="69"/>
      <w:bookmarkEnd w:id="70"/>
      <w:r w:rsidRPr="00BC5C65">
        <w:t> </w:t>
      </w:r>
    </w:p>
    <w:p w14:paraId="35B3170A" w14:textId="77777777" w:rsidR="00F31D50" w:rsidRPr="00BC5C65" w:rsidRDefault="00F31D50" w:rsidP="00F31D50">
      <w:pPr>
        <w:rPr>
          <w:rFonts w:cs="Arial"/>
          <w:sz w:val="20"/>
          <w:szCs w:val="20"/>
        </w:rPr>
      </w:pPr>
    </w:p>
    <w:p w14:paraId="1962EBCE" w14:textId="64B972D2" w:rsidR="00F31D50" w:rsidRPr="00804D00" w:rsidRDefault="00F31D50" w:rsidP="004469DC">
      <w:pPr>
        <w:rPr>
          <w:rFonts w:ascii="Open Sans" w:hAnsi="Open Sans" w:cs="Open Sans"/>
          <w:sz w:val="20"/>
          <w:szCs w:val="20"/>
        </w:rPr>
      </w:pPr>
      <w:r w:rsidRPr="00804D00">
        <w:rPr>
          <w:rFonts w:ascii="Open Sans" w:hAnsi="Open Sans" w:cs="Open Sans"/>
          <w:sz w:val="20"/>
          <w:szCs w:val="20"/>
        </w:rPr>
        <w:t>En application de l’article R. 2143-3 du Code de la commande publique, le candidat prod</w:t>
      </w:r>
      <w:r w:rsidR="004469DC" w:rsidRPr="00804D00">
        <w:rPr>
          <w:rFonts w:ascii="Open Sans" w:hAnsi="Open Sans" w:cs="Open Sans"/>
          <w:sz w:val="20"/>
          <w:szCs w:val="20"/>
        </w:rPr>
        <w:t>uit à l’appui de sa candidature</w:t>
      </w:r>
      <w:r w:rsidR="00A27386" w:rsidRPr="00804D00">
        <w:rPr>
          <w:rFonts w:ascii="Open Sans" w:hAnsi="Open Sans" w:cs="Open Sans"/>
          <w:sz w:val="20"/>
          <w:szCs w:val="20"/>
        </w:rPr>
        <w:t xml:space="preserve"> </w:t>
      </w:r>
      <w:r w:rsidRPr="00804D00">
        <w:rPr>
          <w:rFonts w:ascii="Open Sans" w:hAnsi="Open Sans" w:cs="Open Sans"/>
          <w:sz w:val="20"/>
          <w:szCs w:val="20"/>
        </w:rPr>
        <w:t xml:space="preserve">: </w:t>
      </w:r>
    </w:p>
    <w:p w14:paraId="363938D7" w14:textId="77777777" w:rsidR="00E70663" w:rsidRPr="00804D00" w:rsidRDefault="00E70663" w:rsidP="004469DC">
      <w:pPr>
        <w:rPr>
          <w:rFonts w:ascii="Open Sans" w:hAnsi="Open Sans" w:cs="Open Sans"/>
          <w:sz w:val="20"/>
          <w:szCs w:val="20"/>
        </w:rPr>
      </w:pPr>
    </w:p>
    <w:p w14:paraId="40807BE9" w14:textId="5E1DF491" w:rsidR="00A27386" w:rsidRPr="00804D00" w:rsidRDefault="00F31D50" w:rsidP="004469DC">
      <w:pPr>
        <w:pStyle w:val="Paragraphedeliste"/>
        <w:numPr>
          <w:ilvl w:val="4"/>
          <w:numId w:val="16"/>
        </w:numPr>
        <w:rPr>
          <w:rFonts w:ascii="Open Sans" w:hAnsi="Open Sans"/>
          <w:sz w:val="20"/>
          <w:szCs w:val="20"/>
        </w:rPr>
      </w:pPr>
      <w:r w:rsidRPr="00804D00">
        <w:rPr>
          <w:rFonts w:ascii="Open Sans" w:hAnsi="Open Sans"/>
          <w:sz w:val="20"/>
          <w:szCs w:val="20"/>
        </w:rPr>
        <w:t>Le formulaire DC1</w:t>
      </w:r>
      <w:r w:rsidR="00177068" w:rsidRPr="00804D00">
        <w:rPr>
          <w:rFonts w:ascii="Open Sans" w:hAnsi="Open Sans"/>
          <w:sz w:val="20"/>
          <w:szCs w:val="20"/>
        </w:rPr>
        <w:t>*</w:t>
      </w:r>
      <w:r w:rsidRPr="00804D00">
        <w:rPr>
          <w:rFonts w:ascii="Open Sans" w:hAnsi="Open Sans"/>
          <w:sz w:val="20"/>
          <w:szCs w:val="20"/>
        </w:rPr>
        <w:t xml:space="preserve"> ou équivalent daté</w:t>
      </w:r>
      <w:r w:rsidR="00A27386" w:rsidRPr="00804D00">
        <w:rPr>
          <w:rFonts w:ascii="Open Sans" w:hAnsi="Open Sans"/>
          <w:sz w:val="20"/>
          <w:szCs w:val="20"/>
        </w:rPr>
        <w:t> ;</w:t>
      </w:r>
    </w:p>
    <w:p w14:paraId="312971E7" w14:textId="77777777" w:rsidR="00A27386" w:rsidRPr="00804D00" w:rsidRDefault="00A27386" w:rsidP="00A27386">
      <w:pPr>
        <w:pStyle w:val="Paragraphedeliste"/>
        <w:numPr>
          <w:ilvl w:val="0"/>
          <w:numId w:val="0"/>
        </w:numPr>
        <w:ind w:left="1008"/>
        <w:rPr>
          <w:rFonts w:ascii="Open Sans" w:hAnsi="Open Sans"/>
          <w:sz w:val="20"/>
          <w:szCs w:val="20"/>
        </w:rPr>
      </w:pPr>
    </w:p>
    <w:p w14:paraId="145816ED" w14:textId="46792912" w:rsidR="00F31D50" w:rsidRPr="00804D00" w:rsidRDefault="00F31D50" w:rsidP="00A27386">
      <w:pPr>
        <w:pStyle w:val="Paragraphedeliste"/>
        <w:numPr>
          <w:ilvl w:val="0"/>
          <w:numId w:val="0"/>
        </w:numPr>
        <w:ind w:left="1008"/>
        <w:rPr>
          <w:rFonts w:ascii="Open Sans" w:hAnsi="Open Sans"/>
          <w:sz w:val="20"/>
          <w:szCs w:val="20"/>
        </w:rPr>
      </w:pPr>
      <w:r w:rsidRPr="00804D00">
        <w:rPr>
          <w:rFonts w:ascii="Open Sans" w:hAnsi="Open Sans"/>
          <w:b/>
          <w:bCs/>
          <w:sz w:val="20"/>
          <w:szCs w:val="20"/>
        </w:rPr>
        <w:t>OU</w:t>
      </w:r>
      <w:r w:rsidRPr="00804D00">
        <w:rPr>
          <w:rFonts w:ascii="Open Sans" w:hAnsi="Open Sans"/>
          <w:sz w:val="20"/>
          <w:szCs w:val="20"/>
        </w:rPr>
        <w:t xml:space="preserve"> Une déclaration sur l’honneur pour justifier qu’il n’entre dans aucun des cas mentionnés à l’article R. 2141-1 à L. 2141-5 et L. 2141-7 à L. 2141-11 du Code de la commande publique et notamment qu’il est en règle au regard des articles L. 5212-1 à L. 5212-11 du Code du travail concernant l’emploi des travailleurs handicapés ; </w:t>
      </w:r>
    </w:p>
    <w:p w14:paraId="438645DE" w14:textId="77777777" w:rsidR="00A27386" w:rsidRPr="00804D00" w:rsidRDefault="00A27386" w:rsidP="00A27386">
      <w:pPr>
        <w:pStyle w:val="Paragraphedeliste"/>
        <w:numPr>
          <w:ilvl w:val="0"/>
          <w:numId w:val="0"/>
        </w:numPr>
        <w:ind w:left="1008"/>
        <w:rPr>
          <w:rFonts w:ascii="Open Sans" w:hAnsi="Open Sans"/>
          <w:sz w:val="20"/>
          <w:szCs w:val="20"/>
        </w:rPr>
      </w:pPr>
    </w:p>
    <w:p w14:paraId="4B3AFC0E" w14:textId="08639B69" w:rsidR="00E02EE0" w:rsidRPr="00804D00" w:rsidRDefault="00E02EE0" w:rsidP="00A27386">
      <w:pPr>
        <w:pStyle w:val="Paragraphedeliste"/>
        <w:numPr>
          <w:ilvl w:val="4"/>
          <w:numId w:val="16"/>
        </w:numPr>
        <w:rPr>
          <w:rFonts w:ascii="Open Sans" w:hAnsi="Open Sans"/>
          <w:sz w:val="20"/>
          <w:szCs w:val="20"/>
        </w:rPr>
      </w:pPr>
      <w:r w:rsidRPr="00804D00">
        <w:rPr>
          <w:rFonts w:ascii="Open Sans" w:hAnsi="Open Sans"/>
          <w:sz w:val="20"/>
          <w:szCs w:val="20"/>
        </w:rPr>
        <w:t>Le formulaire DC2</w:t>
      </w:r>
      <w:r w:rsidR="00177068" w:rsidRPr="00804D00">
        <w:rPr>
          <w:rFonts w:ascii="Open Sans" w:hAnsi="Open Sans"/>
          <w:sz w:val="20"/>
          <w:szCs w:val="20"/>
        </w:rPr>
        <w:t>*</w:t>
      </w:r>
      <w:r w:rsidR="00A27386" w:rsidRPr="00804D00">
        <w:rPr>
          <w:rFonts w:ascii="Open Sans" w:hAnsi="Open Sans"/>
          <w:sz w:val="20"/>
          <w:szCs w:val="20"/>
        </w:rPr>
        <w:t xml:space="preserve"> qui </w:t>
      </w:r>
      <w:r w:rsidR="000015E4" w:rsidRPr="00804D00">
        <w:rPr>
          <w:rFonts w:ascii="Open Sans" w:hAnsi="Open Sans"/>
          <w:sz w:val="20"/>
          <w:szCs w:val="20"/>
        </w:rPr>
        <w:t xml:space="preserve">permet à l’AP-HP </w:t>
      </w:r>
      <w:r w:rsidRPr="00804D00">
        <w:rPr>
          <w:rFonts w:ascii="Open Sans" w:hAnsi="Open Sans"/>
          <w:sz w:val="20"/>
          <w:szCs w:val="20"/>
        </w:rPr>
        <w:t xml:space="preserve">d’évaluer les capacités professionnelles, techniques et financières du candidat dans le domaine concerné par le marché. Ce formulaire peut être complété de la « </w:t>
      </w:r>
      <w:r w:rsidRPr="00804D00">
        <w:rPr>
          <w:rFonts w:ascii="Open Sans" w:hAnsi="Open Sans"/>
          <w:i/>
          <w:iCs/>
          <w:sz w:val="20"/>
          <w:szCs w:val="20"/>
        </w:rPr>
        <w:t xml:space="preserve">grille d’appréciation des critères de </w:t>
      </w:r>
      <w:r w:rsidR="007075A8" w:rsidRPr="00804D00">
        <w:rPr>
          <w:rFonts w:ascii="Open Sans" w:hAnsi="Open Sans"/>
          <w:i/>
          <w:iCs/>
          <w:sz w:val="20"/>
          <w:szCs w:val="20"/>
        </w:rPr>
        <w:t>candidature</w:t>
      </w:r>
      <w:r w:rsidR="007075A8" w:rsidRPr="00804D00">
        <w:rPr>
          <w:rFonts w:ascii="Open Sans" w:hAnsi="Open Sans"/>
          <w:sz w:val="20"/>
          <w:szCs w:val="20"/>
        </w:rPr>
        <w:t xml:space="preserve"> » jointe en annexe </w:t>
      </w:r>
      <w:r w:rsidR="00A27386" w:rsidRPr="00804D00">
        <w:rPr>
          <w:rFonts w:ascii="Open Sans" w:hAnsi="Open Sans"/>
          <w:sz w:val="20"/>
          <w:szCs w:val="20"/>
        </w:rPr>
        <w:t>2</w:t>
      </w:r>
      <w:r w:rsidRPr="00804D00">
        <w:rPr>
          <w:rFonts w:ascii="Open Sans" w:hAnsi="Open Sans"/>
          <w:sz w:val="20"/>
          <w:szCs w:val="20"/>
        </w:rPr>
        <w:t xml:space="preserve"> du présent règlement de consultation.</w:t>
      </w:r>
    </w:p>
    <w:p w14:paraId="0D1C5E96" w14:textId="77777777" w:rsidR="00E02EE0" w:rsidRPr="00804D00" w:rsidRDefault="00E02EE0" w:rsidP="00E02EE0">
      <w:pPr>
        <w:widowControl w:val="0"/>
        <w:autoSpaceDE w:val="0"/>
        <w:autoSpaceDN w:val="0"/>
        <w:adjustRightInd w:val="0"/>
        <w:rPr>
          <w:rFonts w:ascii="Open Sans" w:hAnsi="Open Sans" w:cs="Open Sans"/>
          <w:sz w:val="20"/>
          <w:szCs w:val="20"/>
        </w:rPr>
      </w:pPr>
    </w:p>
    <w:p w14:paraId="79C32BA8" w14:textId="5238DEBC" w:rsidR="00E02EE0" w:rsidRPr="00804D00" w:rsidRDefault="00E02EE0" w:rsidP="004469DC">
      <w:pPr>
        <w:rPr>
          <w:rFonts w:ascii="Open Sans" w:hAnsi="Open Sans" w:cs="Open Sans"/>
          <w:sz w:val="20"/>
          <w:szCs w:val="20"/>
        </w:rPr>
      </w:pPr>
      <w:r w:rsidRPr="00804D00">
        <w:rPr>
          <w:rFonts w:ascii="Open Sans" w:hAnsi="Open Sans" w:cs="Open Sans"/>
          <w:sz w:val="20"/>
          <w:szCs w:val="20"/>
          <w:u w:val="single"/>
        </w:rPr>
        <w:lastRenderedPageBreak/>
        <w:t>Concernant l’aptitude professionnelle (rubriques E1 à E3 du formulaire DC2)</w:t>
      </w:r>
      <w:r w:rsidRPr="00804D00">
        <w:rPr>
          <w:rFonts w:ascii="Open Sans" w:hAnsi="Open Sans" w:cs="Open Sans"/>
          <w:sz w:val="20"/>
          <w:szCs w:val="20"/>
        </w:rPr>
        <w:t xml:space="preserve"> :</w:t>
      </w:r>
      <w:r w:rsidR="00446CFC">
        <w:rPr>
          <w:rFonts w:ascii="Open Sans" w:hAnsi="Open Sans" w:cs="Open Sans"/>
          <w:sz w:val="20"/>
          <w:szCs w:val="20"/>
        </w:rPr>
        <w:t xml:space="preserve"> </w:t>
      </w:r>
      <w:r w:rsidRPr="00804D00">
        <w:rPr>
          <w:rFonts w:ascii="Open Sans" w:hAnsi="Open Sans" w:cs="Open Sans"/>
          <w:sz w:val="20"/>
          <w:szCs w:val="20"/>
        </w:rPr>
        <w:t>Le candidat donne toutes les informations permettant de justifier de son aptitude professionnelle et notamment</w:t>
      </w:r>
      <w:r w:rsidR="00A27386" w:rsidRPr="00804D00">
        <w:rPr>
          <w:rFonts w:ascii="Open Sans" w:hAnsi="Open Sans" w:cs="Open Sans"/>
          <w:sz w:val="20"/>
          <w:szCs w:val="20"/>
        </w:rPr>
        <w:t xml:space="preserve">, les renseignements relatifs à son enregistrement sur un registre professionnel. </w:t>
      </w:r>
    </w:p>
    <w:p w14:paraId="6CF8333F" w14:textId="77777777" w:rsidR="00A27386" w:rsidRPr="00E02EE0" w:rsidRDefault="00A27386" w:rsidP="004469DC"/>
    <w:p w14:paraId="65CEAB25" w14:textId="718E3B6C" w:rsidR="00E02EE0" w:rsidRPr="00804D00" w:rsidRDefault="00E02EE0" w:rsidP="004469DC">
      <w:pPr>
        <w:rPr>
          <w:rFonts w:ascii="Open Sans" w:hAnsi="Open Sans" w:cs="Open Sans"/>
          <w:sz w:val="20"/>
          <w:szCs w:val="20"/>
          <w:u w:val="single"/>
        </w:rPr>
      </w:pPr>
      <w:r w:rsidRPr="00804D00">
        <w:rPr>
          <w:rFonts w:ascii="Open Sans" w:hAnsi="Open Sans" w:cs="Open Sans"/>
          <w:sz w:val="20"/>
          <w:szCs w:val="20"/>
          <w:u w:val="single"/>
        </w:rPr>
        <w:t>Concernant les capacités techniques et professionnelles (rubriques G1 et G2 du formulaire DC2) :</w:t>
      </w:r>
    </w:p>
    <w:p w14:paraId="788A8615" w14:textId="77777777" w:rsidR="00E02EE0" w:rsidRPr="00804D00" w:rsidRDefault="00E02EE0" w:rsidP="004469DC">
      <w:pPr>
        <w:rPr>
          <w:rFonts w:ascii="Open Sans" w:hAnsi="Open Sans" w:cs="Open Sans"/>
          <w:sz w:val="20"/>
          <w:szCs w:val="20"/>
        </w:rPr>
      </w:pPr>
    </w:p>
    <w:p w14:paraId="446A0E47" w14:textId="1D750F62" w:rsidR="00E02EE0" w:rsidRPr="00804D00" w:rsidRDefault="00E02EE0" w:rsidP="004469DC">
      <w:pPr>
        <w:rPr>
          <w:rFonts w:ascii="Open Sans" w:hAnsi="Open Sans" w:cs="Open Sans"/>
          <w:sz w:val="20"/>
          <w:szCs w:val="20"/>
        </w:rPr>
      </w:pPr>
      <w:r w:rsidRPr="00804D00">
        <w:rPr>
          <w:rFonts w:ascii="Open Sans" w:hAnsi="Open Sans" w:cs="Open Sans"/>
          <w:sz w:val="20"/>
          <w:szCs w:val="20"/>
        </w:rPr>
        <w:t>Le candidat donne toutes les informations permettant de justifier de sa compétence dans le domaine objet du marché, notamment et sans que cette liste soit exhaustive :</w:t>
      </w:r>
    </w:p>
    <w:p w14:paraId="2EDBEA89" w14:textId="77777777" w:rsidR="00A27386" w:rsidRPr="00804D00" w:rsidRDefault="00A27386" w:rsidP="004469DC">
      <w:pPr>
        <w:rPr>
          <w:rFonts w:ascii="Open Sans" w:hAnsi="Open Sans" w:cs="Open Sans"/>
          <w:sz w:val="20"/>
          <w:szCs w:val="20"/>
        </w:rPr>
      </w:pPr>
    </w:p>
    <w:p w14:paraId="33B28818" w14:textId="3C223CAC" w:rsidR="00E02EE0" w:rsidRPr="00804D00" w:rsidRDefault="00E02EE0" w:rsidP="00A27386">
      <w:pPr>
        <w:pStyle w:val="Paragraphedeliste"/>
        <w:numPr>
          <w:ilvl w:val="0"/>
          <w:numId w:val="33"/>
        </w:numPr>
        <w:rPr>
          <w:rFonts w:ascii="Open Sans" w:hAnsi="Open Sans"/>
          <w:sz w:val="20"/>
          <w:szCs w:val="20"/>
        </w:rPr>
      </w:pPr>
      <w:r w:rsidRPr="00804D00">
        <w:rPr>
          <w:rFonts w:ascii="Open Sans" w:hAnsi="Open Sans"/>
          <w:sz w:val="20"/>
          <w:szCs w:val="20"/>
        </w:rPr>
        <w:t>Une présentation des moyens humains dans le domaine concerné par le marché</w:t>
      </w:r>
      <w:r w:rsidR="00A27386" w:rsidRPr="00804D00">
        <w:rPr>
          <w:rFonts w:ascii="Open Sans" w:hAnsi="Open Sans"/>
          <w:sz w:val="20"/>
          <w:szCs w:val="20"/>
        </w:rPr>
        <w:t> ;</w:t>
      </w:r>
    </w:p>
    <w:p w14:paraId="3D8B5DE8" w14:textId="4ED3679F" w:rsidR="00E02EE0" w:rsidRPr="00804D00" w:rsidRDefault="00E02EE0" w:rsidP="00A27386">
      <w:pPr>
        <w:pStyle w:val="Paragraphedeliste"/>
        <w:numPr>
          <w:ilvl w:val="0"/>
          <w:numId w:val="33"/>
        </w:numPr>
        <w:rPr>
          <w:rFonts w:ascii="Open Sans" w:hAnsi="Open Sans"/>
          <w:sz w:val="20"/>
          <w:szCs w:val="20"/>
        </w:rPr>
      </w:pPr>
      <w:r w:rsidRPr="00804D00">
        <w:rPr>
          <w:rFonts w:ascii="Open Sans" w:hAnsi="Open Sans"/>
          <w:sz w:val="20"/>
          <w:szCs w:val="20"/>
        </w:rPr>
        <w:t>Un dossier de références de prestations comparables au marché qui met en évidence l’expérience du candidat sur les marchés de même type, au titre des trois (3) dernières années</w:t>
      </w:r>
      <w:r w:rsidR="00A27386" w:rsidRPr="00804D00">
        <w:rPr>
          <w:rFonts w:ascii="Open Sans" w:hAnsi="Open Sans"/>
          <w:sz w:val="20"/>
          <w:szCs w:val="20"/>
        </w:rPr>
        <w:t> ;</w:t>
      </w:r>
    </w:p>
    <w:p w14:paraId="269E6E8A" w14:textId="77777777" w:rsidR="00E02EE0" w:rsidRPr="00804D00" w:rsidRDefault="00E02EE0" w:rsidP="00A27386">
      <w:pPr>
        <w:pStyle w:val="Paragraphedeliste"/>
        <w:numPr>
          <w:ilvl w:val="0"/>
          <w:numId w:val="0"/>
        </w:numPr>
        <w:ind w:left="720"/>
        <w:rPr>
          <w:rFonts w:ascii="Open Sans" w:hAnsi="Open Sans"/>
          <w:sz w:val="20"/>
          <w:szCs w:val="20"/>
        </w:rPr>
      </w:pPr>
      <w:r w:rsidRPr="00804D00">
        <w:rPr>
          <w:rFonts w:ascii="Open Sans" w:hAnsi="Open Sans"/>
          <w:sz w:val="20"/>
          <w:szCs w:val="20"/>
        </w:rPr>
        <w:t>Ce dossier de références mentionne pour chacun des marchés référencés :</w:t>
      </w:r>
    </w:p>
    <w:p w14:paraId="27037522" w14:textId="0F4707CB" w:rsidR="00E02EE0" w:rsidRPr="00804D00" w:rsidRDefault="00E02EE0" w:rsidP="00A27386">
      <w:pPr>
        <w:pStyle w:val="Paragraphedeliste"/>
        <w:numPr>
          <w:ilvl w:val="1"/>
          <w:numId w:val="33"/>
        </w:numPr>
        <w:rPr>
          <w:rFonts w:ascii="Open Sans" w:hAnsi="Open Sans"/>
          <w:sz w:val="20"/>
          <w:szCs w:val="20"/>
        </w:rPr>
      </w:pPr>
      <w:r w:rsidRPr="00804D00">
        <w:rPr>
          <w:rFonts w:ascii="Open Sans" w:hAnsi="Open Sans"/>
          <w:sz w:val="20"/>
          <w:szCs w:val="20"/>
        </w:rPr>
        <w:t>La date de notification et la durée du marché ou du contrat ;</w:t>
      </w:r>
    </w:p>
    <w:p w14:paraId="4AB15A64" w14:textId="7E7DEE0D" w:rsidR="00E02EE0" w:rsidRPr="00804D00" w:rsidRDefault="00E02EE0" w:rsidP="00A27386">
      <w:pPr>
        <w:pStyle w:val="Paragraphedeliste"/>
        <w:numPr>
          <w:ilvl w:val="1"/>
          <w:numId w:val="33"/>
        </w:numPr>
        <w:rPr>
          <w:rFonts w:ascii="Open Sans" w:hAnsi="Open Sans"/>
          <w:sz w:val="20"/>
          <w:szCs w:val="20"/>
        </w:rPr>
      </w:pPr>
      <w:r w:rsidRPr="00804D00">
        <w:rPr>
          <w:rFonts w:ascii="Open Sans" w:hAnsi="Open Sans"/>
          <w:sz w:val="20"/>
          <w:szCs w:val="20"/>
        </w:rPr>
        <w:t>L’objet du marché ou du contrat ;</w:t>
      </w:r>
    </w:p>
    <w:p w14:paraId="10E57B48" w14:textId="4AC6B835" w:rsidR="00E02EE0" w:rsidRPr="00804D00" w:rsidRDefault="00E02EE0" w:rsidP="00A27386">
      <w:pPr>
        <w:pStyle w:val="Paragraphedeliste"/>
        <w:numPr>
          <w:ilvl w:val="1"/>
          <w:numId w:val="33"/>
        </w:numPr>
        <w:rPr>
          <w:rFonts w:ascii="Open Sans" w:hAnsi="Open Sans"/>
          <w:sz w:val="20"/>
          <w:szCs w:val="20"/>
        </w:rPr>
      </w:pPr>
      <w:r w:rsidRPr="00804D00">
        <w:rPr>
          <w:rFonts w:ascii="Open Sans" w:hAnsi="Open Sans"/>
          <w:sz w:val="20"/>
          <w:szCs w:val="20"/>
        </w:rPr>
        <w:t>Une description des prestations réalisées ;</w:t>
      </w:r>
    </w:p>
    <w:p w14:paraId="4EB74189" w14:textId="35FC3709" w:rsidR="00E02EE0" w:rsidRPr="00804D00" w:rsidRDefault="00E02EE0" w:rsidP="00A27386">
      <w:pPr>
        <w:pStyle w:val="Paragraphedeliste"/>
        <w:numPr>
          <w:ilvl w:val="1"/>
          <w:numId w:val="33"/>
        </w:numPr>
        <w:rPr>
          <w:rFonts w:ascii="Open Sans" w:hAnsi="Open Sans"/>
          <w:sz w:val="20"/>
          <w:szCs w:val="20"/>
        </w:rPr>
      </w:pPr>
      <w:r w:rsidRPr="00804D00">
        <w:rPr>
          <w:rFonts w:ascii="Open Sans" w:hAnsi="Open Sans"/>
          <w:sz w:val="20"/>
          <w:szCs w:val="20"/>
        </w:rPr>
        <w:t>Le montant ou les données quantitatives du marché sur sa durée totale ;</w:t>
      </w:r>
    </w:p>
    <w:p w14:paraId="05359991" w14:textId="2257B058" w:rsidR="00E02EE0" w:rsidRPr="00804D00" w:rsidRDefault="00E02EE0" w:rsidP="00A27386">
      <w:pPr>
        <w:pStyle w:val="Paragraphedeliste"/>
        <w:numPr>
          <w:ilvl w:val="1"/>
          <w:numId w:val="33"/>
        </w:numPr>
        <w:rPr>
          <w:rFonts w:ascii="Open Sans" w:hAnsi="Open Sans"/>
          <w:sz w:val="20"/>
          <w:szCs w:val="20"/>
        </w:rPr>
      </w:pPr>
      <w:r w:rsidRPr="00804D00">
        <w:rPr>
          <w:rFonts w:ascii="Open Sans" w:hAnsi="Open Sans"/>
          <w:sz w:val="20"/>
          <w:szCs w:val="20"/>
        </w:rPr>
        <w:t>La désignation des clients (noms et adresses) ainsi que les coordonnées des personnes pouvant être contactées.</w:t>
      </w:r>
    </w:p>
    <w:p w14:paraId="74511355" w14:textId="37A680D1" w:rsidR="00E02EE0" w:rsidRPr="00804D00" w:rsidRDefault="00E02EE0" w:rsidP="00A27386">
      <w:pPr>
        <w:pStyle w:val="Paragraphedeliste"/>
        <w:numPr>
          <w:ilvl w:val="0"/>
          <w:numId w:val="33"/>
        </w:numPr>
        <w:rPr>
          <w:rFonts w:ascii="Open Sans" w:hAnsi="Open Sans"/>
          <w:sz w:val="20"/>
          <w:szCs w:val="20"/>
        </w:rPr>
      </w:pPr>
      <w:r w:rsidRPr="00804D00">
        <w:rPr>
          <w:rFonts w:ascii="Open Sans" w:hAnsi="Open Sans"/>
          <w:sz w:val="20"/>
          <w:szCs w:val="20"/>
        </w:rPr>
        <w:t>Le cas échéant, les certifications obtenues ou démarche qualité interne ;</w:t>
      </w:r>
    </w:p>
    <w:p w14:paraId="655FA4E7" w14:textId="194023B2" w:rsidR="00E02EE0" w:rsidRPr="00804D00" w:rsidRDefault="00E02EE0" w:rsidP="00A27386">
      <w:pPr>
        <w:pStyle w:val="Paragraphedeliste"/>
        <w:numPr>
          <w:ilvl w:val="0"/>
          <w:numId w:val="33"/>
        </w:numPr>
        <w:rPr>
          <w:rFonts w:ascii="Open Sans" w:hAnsi="Open Sans"/>
          <w:sz w:val="20"/>
          <w:szCs w:val="20"/>
        </w:rPr>
      </w:pPr>
      <w:r w:rsidRPr="00804D00">
        <w:rPr>
          <w:rFonts w:ascii="Open Sans" w:hAnsi="Open Sans"/>
          <w:sz w:val="20"/>
          <w:szCs w:val="20"/>
        </w:rPr>
        <w:t>Toute autre information que le candidat estime de nature à appuyer sa candidature.</w:t>
      </w:r>
    </w:p>
    <w:p w14:paraId="6C82BB39" w14:textId="0E161BEC" w:rsidR="00E02EE0" w:rsidRPr="00804D00" w:rsidRDefault="00E02EE0" w:rsidP="004469DC">
      <w:pPr>
        <w:rPr>
          <w:rFonts w:ascii="Open Sans" w:hAnsi="Open Sans" w:cs="Open Sans"/>
          <w:sz w:val="20"/>
          <w:szCs w:val="20"/>
        </w:rPr>
      </w:pPr>
    </w:p>
    <w:p w14:paraId="1BC72EE7" w14:textId="20E65C71" w:rsidR="00E02EE0" w:rsidRPr="00804D00" w:rsidRDefault="00E02EE0" w:rsidP="004469DC">
      <w:pPr>
        <w:rPr>
          <w:rFonts w:ascii="Open Sans" w:hAnsi="Open Sans" w:cs="Open Sans"/>
          <w:sz w:val="20"/>
          <w:szCs w:val="20"/>
        </w:rPr>
      </w:pPr>
      <w:r w:rsidRPr="00804D00">
        <w:rPr>
          <w:rFonts w:ascii="Open Sans" w:hAnsi="Open Sans" w:cs="Open Sans"/>
          <w:sz w:val="20"/>
          <w:szCs w:val="20"/>
          <w:u w:val="single"/>
        </w:rPr>
        <w:t>Concernant les capacités financières (rubriques F1 à F4 du formulaire DC2)</w:t>
      </w:r>
      <w:r w:rsidRPr="00804D00">
        <w:rPr>
          <w:rFonts w:ascii="Open Sans" w:hAnsi="Open Sans" w:cs="Open Sans"/>
          <w:sz w:val="20"/>
          <w:szCs w:val="20"/>
        </w:rPr>
        <w:t xml:space="preserve"> :</w:t>
      </w:r>
    </w:p>
    <w:p w14:paraId="40751B44" w14:textId="77777777" w:rsidR="00A27386" w:rsidRPr="00804D00" w:rsidRDefault="00A27386" w:rsidP="004469DC">
      <w:pPr>
        <w:rPr>
          <w:rFonts w:ascii="Open Sans" w:hAnsi="Open Sans" w:cs="Open Sans"/>
          <w:sz w:val="20"/>
          <w:szCs w:val="20"/>
        </w:rPr>
      </w:pPr>
    </w:p>
    <w:p w14:paraId="435F1E06" w14:textId="182F9E12" w:rsidR="00E02EE0" w:rsidRPr="00804D00" w:rsidRDefault="00E02EE0" w:rsidP="004469DC">
      <w:pPr>
        <w:rPr>
          <w:rFonts w:ascii="Open Sans" w:hAnsi="Open Sans" w:cs="Open Sans"/>
          <w:sz w:val="20"/>
          <w:szCs w:val="20"/>
        </w:rPr>
      </w:pPr>
      <w:r w:rsidRPr="00804D00">
        <w:rPr>
          <w:rFonts w:ascii="Open Sans" w:hAnsi="Open Sans" w:cs="Open Sans"/>
          <w:sz w:val="20"/>
          <w:szCs w:val="20"/>
        </w:rPr>
        <w:t xml:space="preserve">Le candidat donne toutes les informations permettant de justifier de </w:t>
      </w:r>
      <w:r w:rsidR="00A27386" w:rsidRPr="00804D00">
        <w:rPr>
          <w:rFonts w:ascii="Open Sans" w:hAnsi="Open Sans" w:cs="Open Sans"/>
          <w:sz w:val="20"/>
          <w:szCs w:val="20"/>
        </w:rPr>
        <w:t>son chiffre d’affaires global sur le dernier exercice disponible (il s’agit du chiffre d’affaires de l’entreprise candidate et non celui du groupe ou de la société mère).</w:t>
      </w:r>
    </w:p>
    <w:p w14:paraId="75CFD29B" w14:textId="77777777" w:rsidR="00A27386" w:rsidRPr="00804D00" w:rsidRDefault="00A27386" w:rsidP="004469DC">
      <w:pPr>
        <w:rPr>
          <w:rFonts w:ascii="Open Sans" w:hAnsi="Open Sans" w:cs="Open Sans"/>
          <w:sz w:val="20"/>
          <w:szCs w:val="20"/>
        </w:rPr>
      </w:pPr>
    </w:p>
    <w:p w14:paraId="795AF767" w14:textId="7A34E7F5" w:rsidR="00E02EE0" w:rsidRPr="00804D00" w:rsidRDefault="00A27386" w:rsidP="004469DC">
      <w:pPr>
        <w:rPr>
          <w:rFonts w:ascii="Open Sans" w:hAnsi="Open Sans" w:cs="Open Sans"/>
          <w:sz w:val="20"/>
          <w:szCs w:val="20"/>
        </w:rPr>
      </w:pPr>
      <w:r w:rsidRPr="00804D00">
        <w:rPr>
          <w:rFonts w:ascii="Open Sans" w:hAnsi="Open Sans" w:cs="Open Sans"/>
          <w:sz w:val="20"/>
          <w:szCs w:val="20"/>
        </w:rPr>
        <w:t xml:space="preserve">* Les formulaires DC1 et DC2, peuvent être téléchargés gratuitement sur le site Internet du ministère des finances et des comptes publics à l’adresse suivante (rubrique : Formulaires non obligatoires d'aide à la passation et l'exécution) : « </w:t>
      </w:r>
      <w:r w:rsidRPr="00804D00">
        <w:rPr>
          <w:rFonts w:ascii="Open Sans" w:hAnsi="Open Sans" w:cs="Open Sans"/>
          <w:color w:val="1F4E79" w:themeColor="accent1" w:themeShade="80"/>
          <w:sz w:val="20"/>
          <w:szCs w:val="20"/>
        </w:rPr>
        <w:t xml:space="preserve">http://www.economie.gouv.fr/daj/formulaires-marches-publics </w:t>
      </w:r>
      <w:r w:rsidRPr="00804D00">
        <w:rPr>
          <w:rFonts w:ascii="Open Sans" w:hAnsi="Open Sans" w:cs="Open Sans"/>
          <w:sz w:val="20"/>
          <w:szCs w:val="20"/>
        </w:rPr>
        <w:t>».</w:t>
      </w:r>
    </w:p>
    <w:p w14:paraId="5EE2DE29" w14:textId="0B719F50" w:rsidR="00177068" w:rsidRPr="00804D00" w:rsidRDefault="00177068" w:rsidP="004469DC">
      <w:pPr>
        <w:rPr>
          <w:rFonts w:ascii="Open Sans" w:hAnsi="Open Sans" w:cs="Open Sans"/>
          <w:sz w:val="20"/>
          <w:szCs w:val="20"/>
        </w:rPr>
      </w:pPr>
    </w:p>
    <w:p w14:paraId="5D5C8BC0" w14:textId="1D0306F3" w:rsidR="00F31D50" w:rsidRPr="00804D00" w:rsidRDefault="00F31D50" w:rsidP="00A27386">
      <w:pPr>
        <w:pStyle w:val="Paragraphedeliste"/>
        <w:numPr>
          <w:ilvl w:val="4"/>
          <w:numId w:val="16"/>
        </w:numPr>
        <w:rPr>
          <w:rFonts w:ascii="Open Sans" w:hAnsi="Open Sans"/>
          <w:sz w:val="20"/>
          <w:szCs w:val="20"/>
        </w:rPr>
      </w:pPr>
      <w:r w:rsidRPr="00804D00">
        <w:rPr>
          <w:rFonts w:ascii="Open Sans" w:hAnsi="Open Sans"/>
          <w:sz w:val="20"/>
          <w:szCs w:val="20"/>
        </w:rPr>
        <w:t>Déclaration sur l’honneur sur la situation du candidat, vis-à-vis de la Russie. En cas de groupement et ou de sous-traitance, cette attestation doit être transmise par l’ensemble des cotraitants et ou sous-traitants.</w:t>
      </w:r>
    </w:p>
    <w:p w14:paraId="426A36DE" w14:textId="77777777" w:rsidR="00F31D50" w:rsidRPr="00804D00" w:rsidRDefault="00F31D50" w:rsidP="004469DC">
      <w:pPr>
        <w:rPr>
          <w:rFonts w:ascii="Open Sans" w:hAnsi="Open Sans" w:cs="Open Sans"/>
          <w:sz w:val="20"/>
          <w:szCs w:val="20"/>
        </w:rPr>
      </w:pPr>
    </w:p>
    <w:p w14:paraId="7FC7AE9F" w14:textId="41635F60" w:rsidR="00F31D50" w:rsidRPr="00804D00" w:rsidRDefault="00F31D50" w:rsidP="00A27386">
      <w:pPr>
        <w:pStyle w:val="Paragraphedeliste"/>
        <w:numPr>
          <w:ilvl w:val="4"/>
          <w:numId w:val="16"/>
        </w:numPr>
        <w:rPr>
          <w:rFonts w:ascii="Open Sans" w:hAnsi="Open Sans"/>
          <w:sz w:val="20"/>
          <w:szCs w:val="20"/>
        </w:rPr>
      </w:pPr>
      <w:r w:rsidRPr="00804D00">
        <w:rPr>
          <w:rFonts w:ascii="Open Sans" w:hAnsi="Open Sans"/>
          <w:sz w:val="20"/>
          <w:szCs w:val="20"/>
        </w:rPr>
        <w:t xml:space="preserve">Des autres pièces justificatives mentionnées notamment aux articles R. 2143-7 à R. 2143-10 du Code de la commande publique, à savoir : </w:t>
      </w:r>
    </w:p>
    <w:p w14:paraId="1C4ECCAE" w14:textId="77777777" w:rsidR="00A27386" w:rsidRPr="00804D00" w:rsidRDefault="00A27386" w:rsidP="00A27386">
      <w:pPr>
        <w:pStyle w:val="Paragraphedeliste"/>
        <w:numPr>
          <w:ilvl w:val="0"/>
          <w:numId w:val="0"/>
        </w:numPr>
        <w:ind w:left="1065"/>
        <w:rPr>
          <w:rFonts w:ascii="Open Sans" w:hAnsi="Open Sans"/>
          <w:sz w:val="20"/>
          <w:szCs w:val="20"/>
        </w:rPr>
      </w:pPr>
    </w:p>
    <w:p w14:paraId="35397C67" w14:textId="640C27D7" w:rsidR="00F31D50" w:rsidRPr="00804D00" w:rsidRDefault="00F31D50" w:rsidP="00A27386">
      <w:pPr>
        <w:pStyle w:val="Paragraphedeliste"/>
        <w:numPr>
          <w:ilvl w:val="0"/>
          <w:numId w:val="34"/>
        </w:numPr>
        <w:rPr>
          <w:rFonts w:ascii="Open Sans" w:hAnsi="Open Sans"/>
          <w:sz w:val="20"/>
          <w:szCs w:val="20"/>
        </w:rPr>
      </w:pPr>
      <w:r w:rsidRPr="00804D00">
        <w:rPr>
          <w:rFonts w:ascii="Open Sans" w:hAnsi="Open Sans"/>
          <w:sz w:val="20"/>
          <w:szCs w:val="20"/>
        </w:rPr>
        <w:t>L’attestation de régularité fiscale délivrée au 31/12 de l’année n - 1 par le comptable public ou équivalent. L’année n correspond à l’année de publication de la présente consultation ainsi que l’attestation sociale délivrée par l’URSSAF.</w:t>
      </w:r>
      <w:r w:rsidR="00B02B68" w:rsidRPr="00804D00">
        <w:rPr>
          <w:rFonts w:ascii="Open Sans" w:hAnsi="Open Sans"/>
          <w:sz w:val="20"/>
          <w:szCs w:val="20"/>
        </w:rPr>
        <w:t xml:space="preserve"> </w:t>
      </w:r>
      <w:r w:rsidRPr="00804D00">
        <w:rPr>
          <w:rFonts w:ascii="Open Sans" w:hAnsi="Open Sans"/>
          <w:sz w:val="20"/>
          <w:szCs w:val="20"/>
        </w:rPr>
        <w:t>Pour les candidats établis dans un Etat autre que la France, il sera demandé de produire les documents listés à l’article R. 2143-5 du Code de la commande publique. Ces documents seront accompagnés d’une traduction en français en application des articles précédemment cités ;</w:t>
      </w:r>
    </w:p>
    <w:p w14:paraId="664DE7F5" w14:textId="77777777" w:rsidR="00A27386" w:rsidRPr="00804D00" w:rsidRDefault="00A27386" w:rsidP="00A27386">
      <w:pPr>
        <w:pStyle w:val="Paragraphedeliste"/>
        <w:numPr>
          <w:ilvl w:val="0"/>
          <w:numId w:val="0"/>
        </w:numPr>
        <w:ind w:left="720"/>
        <w:rPr>
          <w:rFonts w:ascii="Open Sans" w:hAnsi="Open Sans"/>
          <w:sz w:val="20"/>
          <w:szCs w:val="20"/>
        </w:rPr>
      </w:pPr>
    </w:p>
    <w:p w14:paraId="79664260" w14:textId="2ECE8EE6" w:rsidR="00F31D50" w:rsidRPr="00804D00" w:rsidRDefault="00A27386" w:rsidP="00A27386">
      <w:pPr>
        <w:pStyle w:val="Paragraphedeliste"/>
        <w:numPr>
          <w:ilvl w:val="0"/>
          <w:numId w:val="34"/>
        </w:numPr>
        <w:rPr>
          <w:rFonts w:ascii="Open Sans" w:hAnsi="Open Sans"/>
          <w:sz w:val="20"/>
          <w:szCs w:val="20"/>
        </w:rPr>
      </w:pPr>
      <w:r w:rsidRPr="00804D00">
        <w:rPr>
          <w:rFonts w:ascii="Open Sans" w:hAnsi="Open Sans"/>
          <w:sz w:val="20"/>
          <w:szCs w:val="20"/>
        </w:rPr>
        <w:t>U</w:t>
      </w:r>
      <w:r w:rsidR="00F31D50" w:rsidRPr="00804D00">
        <w:rPr>
          <w:rFonts w:ascii="Open Sans" w:hAnsi="Open Sans"/>
          <w:sz w:val="20"/>
          <w:szCs w:val="20"/>
        </w:rPr>
        <w:t>ne copie de la police d’assurance de responsabilité civile, demande justifiée par les contraintes d’accueil du public dans les hôpitaux, conformément aux exigences déterminées dans le CCA</w:t>
      </w:r>
      <w:r w:rsidR="00E959E6" w:rsidRPr="00804D00">
        <w:rPr>
          <w:rFonts w:ascii="Open Sans" w:hAnsi="Open Sans"/>
          <w:sz w:val="20"/>
          <w:szCs w:val="20"/>
        </w:rPr>
        <w:t xml:space="preserve">P ; </w:t>
      </w:r>
    </w:p>
    <w:p w14:paraId="2DAFD4E8" w14:textId="77777777" w:rsidR="00E959E6" w:rsidRPr="00804D00" w:rsidRDefault="00E959E6" w:rsidP="00E959E6">
      <w:pPr>
        <w:pStyle w:val="Paragraphedeliste"/>
        <w:numPr>
          <w:ilvl w:val="0"/>
          <w:numId w:val="0"/>
        </w:numPr>
        <w:ind w:left="720"/>
        <w:rPr>
          <w:rFonts w:ascii="Open Sans" w:hAnsi="Open Sans"/>
          <w:sz w:val="20"/>
          <w:szCs w:val="20"/>
        </w:rPr>
      </w:pPr>
    </w:p>
    <w:p w14:paraId="630D42BD" w14:textId="454CC860" w:rsidR="00F31D50" w:rsidRPr="00804D00" w:rsidRDefault="00F31D50" w:rsidP="00A27386">
      <w:pPr>
        <w:pStyle w:val="Paragraphedeliste"/>
        <w:numPr>
          <w:ilvl w:val="0"/>
          <w:numId w:val="34"/>
        </w:numPr>
        <w:rPr>
          <w:rFonts w:ascii="Open Sans" w:hAnsi="Open Sans"/>
          <w:sz w:val="20"/>
          <w:szCs w:val="20"/>
        </w:rPr>
      </w:pPr>
      <w:r w:rsidRPr="00804D00">
        <w:rPr>
          <w:rFonts w:ascii="Open Sans" w:hAnsi="Open Sans"/>
          <w:sz w:val="20"/>
          <w:szCs w:val="20"/>
        </w:rPr>
        <w:t>Lorsque le candidat est en redressement judiciaire, la copie du ou des jugements prononcés ;</w:t>
      </w:r>
    </w:p>
    <w:p w14:paraId="2AB19C2D" w14:textId="77777777" w:rsidR="00E959E6" w:rsidRPr="00804D00" w:rsidRDefault="00E959E6" w:rsidP="00E959E6">
      <w:pPr>
        <w:pStyle w:val="Paragraphedeliste"/>
        <w:numPr>
          <w:ilvl w:val="0"/>
          <w:numId w:val="0"/>
        </w:numPr>
        <w:ind w:left="720"/>
        <w:rPr>
          <w:rFonts w:ascii="Open Sans" w:hAnsi="Open Sans"/>
          <w:sz w:val="20"/>
          <w:szCs w:val="20"/>
        </w:rPr>
      </w:pPr>
    </w:p>
    <w:p w14:paraId="0EC63770" w14:textId="2D86E2A5" w:rsidR="00F31D50" w:rsidRPr="00804D00" w:rsidRDefault="00E959E6" w:rsidP="00A27386">
      <w:pPr>
        <w:pStyle w:val="Paragraphedeliste"/>
        <w:numPr>
          <w:ilvl w:val="0"/>
          <w:numId w:val="34"/>
        </w:numPr>
        <w:rPr>
          <w:rFonts w:ascii="Open Sans" w:hAnsi="Open Sans"/>
          <w:sz w:val="20"/>
          <w:szCs w:val="20"/>
        </w:rPr>
      </w:pPr>
      <w:r w:rsidRPr="00804D00">
        <w:rPr>
          <w:rFonts w:ascii="Open Sans" w:hAnsi="Open Sans"/>
          <w:sz w:val="20"/>
          <w:szCs w:val="20"/>
        </w:rPr>
        <w:t>T</w:t>
      </w:r>
      <w:r w:rsidR="00F31D50" w:rsidRPr="00804D00">
        <w:rPr>
          <w:rFonts w:ascii="Open Sans" w:hAnsi="Open Sans"/>
          <w:sz w:val="20"/>
          <w:szCs w:val="20"/>
        </w:rPr>
        <w:t>oute autre pièce que le candidat estime de nature à appuyer sa candidature, dont notamment des liens avec des entreprises adaptées ou des établissements et services d’aide par le travail ;</w:t>
      </w:r>
    </w:p>
    <w:p w14:paraId="5E377299" w14:textId="77777777" w:rsidR="00E959E6" w:rsidRPr="00804D00" w:rsidRDefault="00E959E6" w:rsidP="00E959E6">
      <w:pPr>
        <w:pStyle w:val="Paragraphedeliste"/>
        <w:numPr>
          <w:ilvl w:val="0"/>
          <w:numId w:val="0"/>
        </w:numPr>
        <w:ind w:left="720"/>
        <w:rPr>
          <w:rFonts w:ascii="Open Sans" w:hAnsi="Open Sans"/>
          <w:sz w:val="20"/>
          <w:szCs w:val="20"/>
        </w:rPr>
      </w:pPr>
    </w:p>
    <w:p w14:paraId="654970F1" w14:textId="0BCD8C5A" w:rsidR="00F31D50" w:rsidRPr="00804D00" w:rsidRDefault="00F31D50" w:rsidP="00E959E6">
      <w:pPr>
        <w:pStyle w:val="Paragraphedeliste"/>
        <w:numPr>
          <w:ilvl w:val="0"/>
          <w:numId w:val="34"/>
        </w:numPr>
        <w:rPr>
          <w:rFonts w:ascii="Open Sans" w:hAnsi="Open Sans"/>
          <w:sz w:val="20"/>
          <w:szCs w:val="20"/>
        </w:rPr>
      </w:pPr>
      <w:r w:rsidRPr="00804D00">
        <w:rPr>
          <w:rFonts w:ascii="Open Sans" w:hAnsi="Open Sans"/>
          <w:sz w:val="20"/>
          <w:szCs w:val="20"/>
        </w:rPr>
        <w:t xml:space="preserve">Les documents mentionnés dans la partie F1, ou si le candidat est domicilié à l’étranger, dans la partie G </w:t>
      </w:r>
      <w:r w:rsidRPr="00804D00">
        <w:rPr>
          <w:rFonts w:ascii="Open Sans" w:hAnsi="Open Sans"/>
          <w:sz w:val="20"/>
          <w:szCs w:val="20"/>
        </w:rPr>
        <w:lastRenderedPageBreak/>
        <w:t xml:space="preserve">du formulaire Noti1 disponible sur le site </w:t>
      </w:r>
      <w:hyperlink r:id="rId16" w:history="1">
        <w:r w:rsidRPr="00804D00">
          <w:rPr>
            <w:rFonts w:ascii="Open Sans" w:hAnsi="Open Sans"/>
            <w:sz w:val="20"/>
            <w:szCs w:val="20"/>
          </w:rPr>
          <w:t>http://www.economie.gouv.fr/daj/formulaires</w:t>
        </w:r>
      </w:hyperlink>
      <w:r w:rsidR="00E959E6" w:rsidRPr="00804D00">
        <w:rPr>
          <w:rFonts w:ascii="Open Sans" w:hAnsi="Open Sans"/>
          <w:sz w:val="20"/>
          <w:szCs w:val="20"/>
        </w:rPr>
        <w:t>.</w:t>
      </w:r>
    </w:p>
    <w:p w14:paraId="4D7EC2AA" w14:textId="77777777" w:rsidR="00F31D50" w:rsidRPr="00804D00" w:rsidRDefault="00F31D50" w:rsidP="00F31D50">
      <w:pPr>
        <w:widowControl w:val="0"/>
        <w:autoSpaceDE w:val="0"/>
        <w:autoSpaceDN w:val="0"/>
        <w:adjustRightInd w:val="0"/>
        <w:rPr>
          <w:rFonts w:ascii="Open Sans" w:hAnsi="Open Sans" w:cs="Open Sans"/>
          <w:sz w:val="20"/>
          <w:szCs w:val="20"/>
        </w:rPr>
      </w:pPr>
    </w:p>
    <w:p w14:paraId="12FEC9EE" w14:textId="77777777" w:rsidR="00F31D50" w:rsidRPr="00804D00" w:rsidRDefault="00F31D50" w:rsidP="00641953">
      <w:pPr>
        <w:rPr>
          <w:rFonts w:ascii="Open Sans" w:hAnsi="Open Sans" w:cs="Open Sans"/>
          <w:sz w:val="20"/>
          <w:szCs w:val="20"/>
        </w:rPr>
      </w:pPr>
      <w:r w:rsidRPr="00804D00">
        <w:rPr>
          <w:rFonts w:ascii="Open Sans" w:hAnsi="Open Sans" w:cs="Open Sans"/>
          <w:sz w:val="20"/>
          <w:szCs w:val="20"/>
        </w:rPr>
        <w:t>Les entreprises nouvellement créées peuvent produire une copie certifiée du récépissé de dépôt des statuts transmis par le centre de formalités des entreprises. Les entreprises peuvent présenter tout élément factuel et probant permettant d’apprécier leurs capacités financières, techniques et professionnelles.</w:t>
      </w:r>
    </w:p>
    <w:p w14:paraId="53955E97" w14:textId="77777777" w:rsidR="00F31D50" w:rsidRPr="00804D00" w:rsidRDefault="00F31D50" w:rsidP="00641953">
      <w:pPr>
        <w:rPr>
          <w:rFonts w:ascii="Open Sans" w:hAnsi="Open Sans" w:cs="Open Sans"/>
          <w:sz w:val="20"/>
          <w:szCs w:val="20"/>
        </w:rPr>
      </w:pPr>
    </w:p>
    <w:p w14:paraId="245AAA5D" w14:textId="77777777" w:rsidR="00F31D50" w:rsidRPr="00804D00" w:rsidRDefault="00F31D50" w:rsidP="00641953">
      <w:pPr>
        <w:rPr>
          <w:rFonts w:ascii="Open Sans" w:hAnsi="Open Sans" w:cs="Open Sans"/>
          <w:sz w:val="20"/>
          <w:szCs w:val="20"/>
        </w:rPr>
      </w:pPr>
      <w:r w:rsidRPr="00804D00">
        <w:rPr>
          <w:rFonts w:ascii="Open Sans" w:hAnsi="Open Sans" w:cs="Open Sans"/>
          <w:sz w:val="20"/>
          <w:szCs w:val="20"/>
        </w:rPr>
        <w:t>Si le signataire des pièces de candidature et des offres n’est pas le représentant légal de la société, un pouvoir au nom du signataire est nécessaire.</w:t>
      </w:r>
    </w:p>
    <w:p w14:paraId="45466DA7" w14:textId="77777777" w:rsidR="00F31D50" w:rsidRPr="00804D00" w:rsidRDefault="00F31D50" w:rsidP="00641953">
      <w:pPr>
        <w:rPr>
          <w:rFonts w:ascii="Open Sans" w:hAnsi="Open Sans" w:cs="Open Sans"/>
          <w:sz w:val="20"/>
          <w:szCs w:val="20"/>
        </w:rPr>
      </w:pPr>
    </w:p>
    <w:p w14:paraId="39E97E87" w14:textId="77777777" w:rsidR="00F31D50" w:rsidRPr="00804D00" w:rsidRDefault="00F31D50" w:rsidP="00641953">
      <w:pPr>
        <w:rPr>
          <w:rFonts w:ascii="Open Sans" w:hAnsi="Open Sans" w:cs="Open Sans"/>
          <w:sz w:val="20"/>
          <w:szCs w:val="20"/>
        </w:rPr>
      </w:pPr>
      <w:r w:rsidRPr="00804D00">
        <w:rPr>
          <w:rFonts w:ascii="Open Sans" w:hAnsi="Open Sans" w:cs="Open Sans"/>
          <w:sz w:val="20"/>
          <w:szCs w:val="20"/>
        </w:rPr>
        <w:t>Tout document remis doit comporter la dénomination sociale exacte et complète telle qu’elle figure dans le K Bis, à l’exclusion des appellations abrégées et commerciales.</w:t>
      </w:r>
    </w:p>
    <w:p w14:paraId="4DA7D93C" w14:textId="77777777" w:rsidR="00F31D50" w:rsidRPr="00804D00" w:rsidRDefault="00F31D50" w:rsidP="00641953">
      <w:pPr>
        <w:rPr>
          <w:rFonts w:ascii="Open Sans" w:hAnsi="Open Sans" w:cs="Open Sans"/>
          <w:sz w:val="20"/>
          <w:szCs w:val="20"/>
        </w:rPr>
      </w:pPr>
    </w:p>
    <w:p w14:paraId="3B45A49F" w14:textId="77777777" w:rsidR="00F31D50" w:rsidRPr="00804D00" w:rsidRDefault="00F31D50" w:rsidP="00641953">
      <w:pPr>
        <w:rPr>
          <w:rFonts w:ascii="Open Sans" w:hAnsi="Open Sans" w:cs="Open Sans"/>
          <w:sz w:val="20"/>
          <w:szCs w:val="20"/>
        </w:rPr>
      </w:pPr>
      <w:r w:rsidRPr="00804D00">
        <w:rPr>
          <w:rFonts w:ascii="Open Sans" w:hAnsi="Open Sans" w:cs="Open Sans"/>
          <w:sz w:val="20"/>
          <w:szCs w:val="20"/>
        </w:rPr>
        <w:t>Les éléments relatifs à la candidature doivent être clairement identifiés comme tels.</w:t>
      </w:r>
    </w:p>
    <w:p w14:paraId="79C928B9" w14:textId="77777777" w:rsidR="00F31D50" w:rsidRPr="00804D00" w:rsidRDefault="00F31D50" w:rsidP="00641953">
      <w:pPr>
        <w:rPr>
          <w:rFonts w:ascii="Open Sans" w:hAnsi="Open Sans" w:cs="Open Sans"/>
          <w:sz w:val="20"/>
          <w:szCs w:val="20"/>
        </w:rPr>
      </w:pPr>
    </w:p>
    <w:p w14:paraId="4FE0E2BC" w14:textId="45E576C3" w:rsidR="00B02B68" w:rsidRPr="00804D00" w:rsidRDefault="00F31D50" w:rsidP="00641953">
      <w:pPr>
        <w:rPr>
          <w:rFonts w:ascii="Open Sans" w:hAnsi="Open Sans" w:cs="Open Sans"/>
          <w:sz w:val="20"/>
          <w:szCs w:val="20"/>
        </w:rPr>
      </w:pPr>
      <w:r w:rsidRPr="00804D00">
        <w:rPr>
          <w:rFonts w:ascii="Open Sans" w:hAnsi="Open Sans" w:cs="Open Sans"/>
          <w:sz w:val="20"/>
          <w:szCs w:val="20"/>
        </w:rPr>
        <w:t>En cas de non présentation dans le dossier de candidature, ces documents</w:t>
      </w:r>
      <w:r w:rsidR="00B02B68" w:rsidRPr="00804D00">
        <w:rPr>
          <w:rFonts w:ascii="Open Sans" w:hAnsi="Open Sans" w:cs="Open Sans"/>
          <w:sz w:val="20"/>
          <w:szCs w:val="20"/>
        </w:rPr>
        <w:t xml:space="preserve"> devront être fournis dans les conditions mentionnées à l’article </w:t>
      </w:r>
      <w:r w:rsidR="00EE6F16" w:rsidRPr="00804D00">
        <w:rPr>
          <w:rFonts w:ascii="Open Sans" w:hAnsi="Open Sans" w:cs="Open Sans"/>
          <w:sz w:val="20"/>
          <w:szCs w:val="20"/>
        </w:rPr>
        <w:t>7.3</w:t>
      </w:r>
      <w:r w:rsidR="00B02B68" w:rsidRPr="00804D00">
        <w:rPr>
          <w:rFonts w:ascii="Open Sans" w:hAnsi="Open Sans" w:cs="Open Sans"/>
          <w:sz w:val="20"/>
          <w:szCs w:val="20"/>
        </w:rPr>
        <w:t xml:space="preserve"> du présent règlement de la consultation. </w:t>
      </w:r>
    </w:p>
    <w:p w14:paraId="7ADC6D3C" w14:textId="77777777" w:rsidR="00F31D50" w:rsidRPr="00804D00" w:rsidRDefault="00F31D50" w:rsidP="00641953">
      <w:pPr>
        <w:rPr>
          <w:rFonts w:ascii="Open Sans" w:hAnsi="Open Sans" w:cs="Open Sans"/>
          <w:sz w:val="20"/>
          <w:szCs w:val="20"/>
        </w:rPr>
      </w:pPr>
    </w:p>
    <w:p w14:paraId="75579007" w14:textId="77777777" w:rsidR="00F31D50" w:rsidRPr="00804D00" w:rsidRDefault="00F31D50" w:rsidP="00641953">
      <w:pPr>
        <w:rPr>
          <w:rFonts w:ascii="Open Sans" w:hAnsi="Open Sans" w:cs="Open Sans"/>
          <w:sz w:val="20"/>
          <w:szCs w:val="20"/>
        </w:rPr>
      </w:pPr>
      <w:r w:rsidRPr="00804D00">
        <w:rPr>
          <w:rFonts w:ascii="Open Sans" w:hAnsi="Open Sans" w:cs="Open Sans"/>
          <w:sz w:val="20"/>
          <w:szCs w:val="20"/>
        </w:rPr>
        <w:t>La production des documents dûment complétés dans le délai imparti conditionne la validité de la candidature.</w:t>
      </w:r>
    </w:p>
    <w:p w14:paraId="3B3D58DA" w14:textId="77777777" w:rsidR="00F31D50" w:rsidRPr="00804D00" w:rsidRDefault="00F31D50" w:rsidP="00641953">
      <w:pPr>
        <w:rPr>
          <w:rFonts w:ascii="Open Sans" w:hAnsi="Open Sans" w:cs="Open Sans"/>
          <w:sz w:val="20"/>
          <w:szCs w:val="20"/>
        </w:rPr>
      </w:pPr>
    </w:p>
    <w:p w14:paraId="2DB1BF65" w14:textId="6BE4A97A" w:rsidR="00F31D50" w:rsidRPr="00804D00" w:rsidRDefault="00F31D50" w:rsidP="00804D00">
      <w:pPr>
        <w:rPr>
          <w:rFonts w:ascii="Open Sans" w:hAnsi="Open Sans" w:cs="Open Sans"/>
          <w:sz w:val="20"/>
          <w:szCs w:val="20"/>
        </w:rPr>
      </w:pPr>
      <w:r w:rsidRPr="00804D00">
        <w:rPr>
          <w:rFonts w:ascii="Open Sans" w:hAnsi="Open Sans" w:cs="Open Sans"/>
          <w:sz w:val="20"/>
          <w:szCs w:val="20"/>
        </w:rPr>
        <w:t>De même, l’acheteur accepte que le candidat présente sa candidature sous la forme d’un document unique de marché européen (DUME) établi conformément au modèle fixé par le règlement de la Commission européenne établissant le formulaire type pour le document unique de marché européen susvisé, en lieu et place des documents mentionnés à l’article R. 2143-3 du Code de la commande publique.</w:t>
      </w:r>
    </w:p>
    <w:p w14:paraId="170862AE" w14:textId="77777777" w:rsidR="00F31D50" w:rsidRPr="00BC5C65" w:rsidRDefault="00F31D50" w:rsidP="00F31D50">
      <w:pPr>
        <w:widowControl w:val="0"/>
        <w:autoSpaceDE w:val="0"/>
        <w:autoSpaceDN w:val="0"/>
        <w:adjustRightInd w:val="0"/>
        <w:rPr>
          <w:rFonts w:cs="Arial"/>
          <w:b/>
          <w:bCs/>
          <w:sz w:val="20"/>
          <w:szCs w:val="20"/>
        </w:rPr>
      </w:pPr>
    </w:p>
    <w:p w14:paraId="37BE70A6" w14:textId="77777777" w:rsidR="00F31D50" w:rsidRPr="00BC5C65" w:rsidRDefault="00F31D50" w:rsidP="00A94045">
      <w:pPr>
        <w:pStyle w:val="Titre2"/>
      </w:pPr>
      <w:bookmarkStart w:id="71" w:name="_Toc157007535"/>
      <w:bookmarkStart w:id="72" w:name="_Toc165643525"/>
      <w:bookmarkStart w:id="73" w:name="_Toc200016888"/>
      <w:r w:rsidRPr="00BC5C65">
        <w:t>Mise à disposition des documents et renseignement par le biais d’un système électronique</w:t>
      </w:r>
      <w:bookmarkEnd w:id="71"/>
      <w:bookmarkEnd w:id="72"/>
      <w:bookmarkEnd w:id="73"/>
    </w:p>
    <w:p w14:paraId="1FF45611" w14:textId="77777777" w:rsidR="00F31D50" w:rsidRPr="00BC5C65" w:rsidRDefault="00F31D50" w:rsidP="00F31D50">
      <w:pPr>
        <w:widowControl w:val="0"/>
        <w:autoSpaceDE w:val="0"/>
        <w:autoSpaceDN w:val="0"/>
        <w:adjustRightInd w:val="0"/>
        <w:rPr>
          <w:rFonts w:cs="Arial"/>
          <w:iCs/>
          <w:sz w:val="20"/>
          <w:szCs w:val="20"/>
        </w:rPr>
      </w:pPr>
    </w:p>
    <w:p w14:paraId="7B9681C5" w14:textId="77777777" w:rsidR="00F31D50" w:rsidRPr="00804D00" w:rsidRDefault="00F31D50" w:rsidP="002A39D5">
      <w:pPr>
        <w:rPr>
          <w:rFonts w:ascii="Open Sans" w:hAnsi="Open Sans" w:cs="Open Sans"/>
          <w:sz w:val="20"/>
          <w:szCs w:val="20"/>
        </w:rPr>
      </w:pPr>
      <w:r w:rsidRPr="00804D00">
        <w:rPr>
          <w:rFonts w:ascii="Open Sans" w:hAnsi="Open Sans" w:cs="Open Sans"/>
          <w:sz w:val="20"/>
          <w:szCs w:val="20"/>
        </w:rPr>
        <w:t>Conformément à l’article R. 2143-13 à R. 2143-14 du Code de la commande publique, 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pli du candidat toutes les informations nécessaires à la consultation de ce système ou de cet espace et que l'accès à ceux-ci soit gratuit.</w:t>
      </w:r>
    </w:p>
    <w:p w14:paraId="57FD5A3A" w14:textId="77777777" w:rsidR="00F31D50" w:rsidRPr="00804D00" w:rsidRDefault="00F31D50" w:rsidP="002A39D5">
      <w:pPr>
        <w:rPr>
          <w:rFonts w:ascii="Open Sans" w:hAnsi="Open Sans" w:cs="Open Sans"/>
          <w:sz w:val="20"/>
          <w:szCs w:val="20"/>
        </w:rPr>
      </w:pPr>
    </w:p>
    <w:p w14:paraId="2D7B400F" w14:textId="77777777" w:rsidR="00F31D50" w:rsidRPr="00804D00" w:rsidRDefault="00F31D50" w:rsidP="002A39D5">
      <w:pPr>
        <w:rPr>
          <w:rFonts w:ascii="Open Sans" w:hAnsi="Open Sans" w:cs="Open Sans"/>
          <w:sz w:val="20"/>
          <w:szCs w:val="20"/>
        </w:rPr>
      </w:pPr>
      <w:r w:rsidRPr="00804D00">
        <w:rPr>
          <w:rFonts w:ascii="Open Sans" w:hAnsi="Open Sans" w:cs="Open Sans"/>
          <w:sz w:val="20"/>
          <w:szCs w:val="20"/>
        </w:rPr>
        <w:t>Par ailleurs, le candidat n'est pas tenu de fournir les documents et renseignements qui ont déjà été transmis dans le cadre d'une précédente consultation et qui demeurent valables. Il devra en revanche fournir l'annexe au DCE (Attestation du Candidat) dument remplie et signée par la personne habilitée à engager la société ou chaque membre du groupement et refournir les documents non valides à la date limite de réception des offres de la présente consultation.</w:t>
      </w:r>
    </w:p>
    <w:p w14:paraId="6C5542E2" w14:textId="77777777" w:rsidR="00F31D50" w:rsidRPr="00BC5C65" w:rsidRDefault="00F31D50" w:rsidP="00F31D50">
      <w:pPr>
        <w:widowControl w:val="0"/>
        <w:autoSpaceDE w:val="0"/>
        <w:autoSpaceDN w:val="0"/>
        <w:adjustRightInd w:val="0"/>
        <w:rPr>
          <w:rFonts w:cs="Arial"/>
          <w:bCs/>
          <w:iCs/>
          <w:sz w:val="20"/>
          <w:szCs w:val="20"/>
        </w:rPr>
      </w:pPr>
    </w:p>
    <w:p w14:paraId="1DF3C43A" w14:textId="77777777" w:rsidR="00F31D50" w:rsidRPr="00BC5C65" w:rsidRDefault="00F31D50" w:rsidP="00A94045">
      <w:pPr>
        <w:pStyle w:val="Titre2"/>
      </w:pPr>
      <w:bookmarkStart w:id="74" w:name="_Toc157007536"/>
      <w:bookmarkStart w:id="75" w:name="_Toc165643526"/>
      <w:bookmarkStart w:id="76" w:name="_Toc200016889"/>
      <w:r w:rsidRPr="00BC5C65">
        <w:t>Présentation des candidatures et des offres dématérialisées</w:t>
      </w:r>
      <w:bookmarkEnd w:id="74"/>
      <w:bookmarkEnd w:id="75"/>
      <w:bookmarkEnd w:id="76"/>
    </w:p>
    <w:p w14:paraId="2BBB9CBE" w14:textId="77777777" w:rsidR="00F31D50" w:rsidRPr="00BC5C65" w:rsidRDefault="00F31D50" w:rsidP="00F31D50">
      <w:pPr>
        <w:widowControl w:val="0"/>
        <w:autoSpaceDE w:val="0"/>
        <w:autoSpaceDN w:val="0"/>
        <w:adjustRightInd w:val="0"/>
        <w:rPr>
          <w:rFonts w:cs="Arial"/>
          <w:color w:val="000000"/>
          <w:sz w:val="20"/>
          <w:szCs w:val="20"/>
        </w:rPr>
      </w:pPr>
    </w:p>
    <w:p w14:paraId="5778FD4A" w14:textId="507B30FD" w:rsidR="00F31D50" w:rsidRPr="00804D00" w:rsidRDefault="00F31D50" w:rsidP="002A39D5">
      <w:pPr>
        <w:rPr>
          <w:rFonts w:ascii="Open Sans" w:hAnsi="Open Sans" w:cs="Open Sans"/>
          <w:sz w:val="20"/>
          <w:szCs w:val="20"/>
        </w:rPr>
      </w:pPr>
      <w:r w:rsidRPr="00804D00">
        <w:rPr>
          <w:rFonts w:ascii="Open Sans" w:hAnsi="Open Sans" w:cs="Open Sans"/>
          <w:sz w:val="20"/>
          <w:szCs w:val="20"/>
        </w:rPr>
        <w:t>Lors de la transmission par voie électronique, l’enveloppe du candidat sera constituée de deux dossiers intitulés :</w:t>
      </w:r>
    </w:p>
    <w:p w14:paraId="2113333A" w14:textId="77777777" w:rsidR="00E959E6" w:rsidRPr="00804D00" w:rsidRDefault="00E959E6" w:rsidP="002A39D5">
      <w:pPr>
        <w:rPr>
          <w:rFonts w:ascii="Open Sans" w:hAnsi="Open Sans" w:cs="Open Sans"/>
          <w:sz w:val="20"/>
          <w:szCs w:val="20"/>
        </w:rPr>
      </w:pPr>
    </w:p>
    <w:p w14:paraId="5799D8AC" w14:textId="0A4A06FB" w:rsidR="00F31D50" w:rsidRPr="00804D00" w:rsidRDefault="00F31D50" w:rsidP="002A39D5">
      <w:pPr>
        <w:pStyle w:val="Paragraphedeliste"/>
        <w:numPr>
          <w:ilvl w:val="0"/>
          <w:numId w:val="25"/>
        </w:numPr>
        <w:rPr>
          <w:rFonts w:ascii="Open Sans" w:hAnsi="Open Sans"/>
          <w:i/>
          <w:strike/>
          <w:sz w:val="20"/>
          <w:szCs w:val="20"/>
        </w:rPr>
      </w:pPr>
      <w:r w:rsidRPr="00804D00">
        <w:rPr>
          <w:rFonts w:ascii="Open Sans" w:hAnsi="Open Sans"/>
          <w:b/>
          <w:sz w:val="20"/>
          <w:szCs w:val="20"/>
        </w:rPr>
        <w:t>« Candidature »</w:t>
      </w:r>
      <w:r w:rsidR="00E959E6" w:rsidRPr="00804D00">
        <w:rPr>
          <w:rFonts w:ascii="Open Sans" w:hAnsi="Open Sans"/>
          <w:sz w:val="20"/>
          <w:szCs w:val="20"/>
        </w:rPr>
        <w:t> ;</w:t>
      </w:r>
    </w:p>
    <w:p w14:paraId="441A21B1" w14:textId="1ECC6D0A" w:rsidR="00F31D50" w:rsidRPr="00804D00" w:rsidRDefault="00F31D50" w:rsidP="002A39D5">
      <w:pPr>
        <w:pStyle w:val="Paragraphedeliste"/>
        <w:numPr>
          <w:ilvl w:val="0"/>
          <w:numId w:val="25"/>
        </w:numPr>
        <w:rPr>
          <w:rFonts w:ascii="Open Sans" w:hAnsi="Open Sans"/>
          <w:i/>
          <w:strike/>
          <w:sz w:val="20"/>
          <w:szCs w:val="20"/>
        </w:rPr>
      </w:pPr>
      <w:r w:rsidRPr="00804D00">
        <w:rPr>
          <w:rFonts w:ascii="Open Sans" w:hAnsi="Open Sans"/>
          <w:b/>
          <w:sz w:val="20"/>
          <w:szCs w:val="20"/>
        </w:rPr>
        <w:t>« Offre technique et financière »</w:t>
      </w:r>
      <w:r w:rsidR="00E959E6" w:rsidRPr="00804D00">
        <w:rPr>
          <w:rFonts w:ascii="Open Sans" w:hAnsi="Open Sans"/>
          <w:b/>
          <w:sz w:val="20"/>
          <w:szCs w:val="20"/>
        </w:rPr>
        <w:t>.</w:t>
      </w:r>
    </w:p>
    <w:p w14:paraId="398B49A9" w14:textId="77777777" w:rsidR="00F31D50" w:rsidRPr="00804D00" w:rsidRDefault="00F31D50" w:rsidP="002A39D5">
      <w:pPr>
        <w:rPr>
          <w:rFonts w:ascii="Open Sans" w:hAnsi="Open Sans" w:cs="Open Sans"/>
          <w:sz w:val="20"/>
          <w:szCs w:val="20"/>
        </w:rPr>
      </w:pPr>
    </w:p>
    <w:p w14:paraId="2F95A160" w14:textId="77777777" w:rsidR="00F31D50" w:rsidRPr="00804D00" w:rsidRDefault="00F31D50" w:rsidP="002A39D5">
      <w:pPr>
        <w:rPr>
          <w:rFonts w:ascii="Open Sans" w:hAnsi="Open Sans" w:cs="Open Sans"/>
          <w:sz w:val="20"/>
          <w:szCs w:val="20"/>
        </w:rPr>
      </w:pPr>
      <w:r w:rsidRPr="00804D00">
        <w:rPr>
          <w:rFonts w:ascii="Open Sans" w:hAnsi="Open Sans" w:cs="Open Sans"/>
          <w:sz w:val="20"/>
          <w:szCs w:val="20"/>
        </w:rPr>
        <w:t>Pour garantir au mieux le bon déroulement de cette procédure dématérialisée, le candidat doit tenir compte des indications suivantes :</w:t>
      </w:r>
    </w:p>
    <w:p w14:paraId="1A5CB692" w14:textId="77777777" w:rsidR="00F31D50" w:rsidRPr="00804D00" w:rsidRDefault="00F31D50" w:rsidP="00F31D50">
      <w:pPr>
        <w:widowControl w:val="0"/>
        <w:autoSpaceDE w:val="0"/>
        <w:autoSpaceDN w:val="0"/>
        <w:adjustRightInd w:val="0"/>
        <w:rPr>
          <w:rFonts w:ascii="Open Sans" w:hAnsi="Open Sans" w:cs="Open Sans"/>
          <w:sz w:val="20"/>
          <w:szCs w:val="20"/>
        </w:rPr>
      </w:pPr>
    </w:p>
    <w:p w14:paraId="71D4B895" w14:textId="77777777" w:rsidR="00F31D50" w:rsidRPr="00804D00" w:rsidRDefault="00F31D50" w:rsidP="002A39D5">
      <w:pPr>
        <w:rPr>
          <w:rFonts w:ascii="Open Sans" w:eastAsia="Arial Unicode MS" w:hAnsi="Open Sans" w:cs="Open Sans"/>
          <w:b/>
          <w:sz w:val="20"/>
          <w:szCs w:val="20"/>
          <w:u w:val="single"/>
        </w:rPr>
      </w:pPr>
      <w:r w:rsidRPr="00804D00">
        <w:rPr>
          <w:rFonts w:ascii="Open Sans" w:eastAsia="Arial Unicode MS" w:hAnsi="Open Sans" w:cs="Open Sans"/>
          <w:b/>
          <w:sz w:val="20"/>
          <w:szCs w:val="20"/>
          <w:u w:val="single"/>
        </w:rPr>
        <w:t>L’offre doit être présentée selon des formats utilisés dans les documents du DCE</w:t>
      </w:r>
    </w:p>
    <w:p w14:paraId="08BA1927" w14:textId="77777777" w:rsidR="00F31D50" w:rsidRPr="00804D00" w:rsidRDefault="00F31D50" w:rsidP="002A39D5">
      <w:pPr>
        <w:rPr>
          <w:rFonts w:ascii="Open Sans" w:hAnsi="Open Sans" w:cs="Open Sans"/>
          <w:sz w:val="20"/>
          <w:szCs w:val="20"/>
        </w:rPr>
      </w:pPr>
    </w:p>
    <w:p w14:paraId="6663ABBB" w14:textId="77777777" w:rsidR="00F31D50" w:rsidRPr="00804D00" w:rsidRDefault="00F31D50" w:rsidP="002A39D5">
      <w:pPr>
        <w:rPr>
          <w:rFonts w:ascii="Open Sans" w:hAnsi="Open Sans" w:cs="Open Sans"/>
          <w:sz w:val="20"/>
          <w:szCs w:val="20"/>
        </w:rPr>
      </w:pPr>
      <w:r w:rsidRPr="00804D00">
        <w:rPr>
          <w:rFonts w:ascii="Open Sans" w:hAnsi="Open Sans" w:cs="Open Sans"/>
          <w:sz w:val="20"/>
          <w:szCs w:val="20"/>
        </w:rPr>
        <w:t>Les documents demandés sont transmis sous la forme de fichiers dans l’un des formats suivants : ZIP, RTF, DOC, XLS, PDF, DWG, DXF.</w:t>
      </w:r>
    </w:p>
    <w:p w14:paraId="18C0187A" w14:textId="77777777" w:rsidR="00F31D50" w:rsidRPr="00804D00" w:rsidRDefault="00F31D50" w:rsidP="002A39D5">
      <w:pPr>
        <w:rPr>
          <w:rFonts w:ascii="Open Sans" w:hAnsi="Open Sans" w:cs="Open Sans"/>
          <w:sz w:val="20"/>
          <w:szCs w:val="20"/>
        </w:rPr>
      </w:pPr>
    </w:p>
    <w:p w14:paraId="1C77B73F" w14:textId="77777777" w:rsidR="00F31D50" w:rsidRPr="00804D00" w:rsidRDefault="00F31D50" w:rsidP="002A39D5">
      <w:pPr>
        <w:rPr>
          <w:rFonts w:ascii="Open Sans" w:eastAsia="Arial Unicode MS" w:hAnsi="Open Sans" w:cs="Open Sans"/>
          <w:sz w:val="20"/>
          <w:szCs w:val="20"/>
        </w:rPr>
      </w:pPr>
      <w:r w:rsidRPr="00804D00">
        <w:rPr>
          <w:rFonts w:ascii="Open Sans" w:eastAsia="Arial Unicode MS" w:hAnsi="Open Sans" w:cs="Open Sans"/>
          <w:sz w:val="20"/>
          <w:szCs w:val="20"/>
        </w:rPr>
        <w:lastRenderedPageBreak/>
        <w:t>Les fichiers du pli dématérialisé doivent respecter une règle de nommage</w:t>
      </w:r>
    </w:p>
    <w:p w14:paraId="37BDA4D5" w14:textId="77777777" w:rsidR="00F31D50" w:rsidRPr="00BC5C65" w:rsidRDefault="00F31D50" w:rsidP="002A39D5">
      <w:pPr>
        <w:rPr>
          <w:rFonts w:eastAsia="Arial Unicode MS"/>
        </w:rPr>
      </w:pPr>
    </w:p>
    <w:p w14:paraId="41D587E9" w14:textId="352FAAE2" w:rsidR="00F31D50" w:rsidRPr="00804D00" w:rsidRDefault="00F31D50" w:rsidP="002A39D5">
      <w:pPr>
        <w:rPr>
          <w:rFonts w:ascii="Open Sans" w:eastAsia="Arial Unicode MS" w:hAnsi="Open Sans" w:cs="Open Sans"/>
          <w:sz w:val="20"/>
          <w:szCs w:val="20"/>
        </w:rPr>
      </w:pPr>
      <w:r w:rsidRPr="00804D00">
        <w:rPr>
          <w:rFonts w:ascii="Open Sans" w:eastAsia="Arial Unicode MS" w:hAnsi="Open Sans" w:cs="Open Sans"/>
          <w:sz w:val="20"/>
          <w:szCs w:val="20"/>
        </w:rPr>
        <w:t>Afin de faciliter le traitement des offres électroniques dans les meilleures conditions, il est demandé aux candidats de se conformer, si possible, au nommage des fichiers de la façon suivante :</w:t>
      </w:r>
      <w:r w:rsidR="002A39D5" w:rsidRPr="00804D00">
        <w:rPr>
          <w:rFonts w:ascii="Open Sans" w:eastAsia="Arial Unicode MS" w:hAnsi="Open Sans" w:cs="Open Sans"/>
          <w:sz w:val="20"/>
          <w:szCs w:val="20"/>
        </w:rPr>
        <w:t xml:space="preserve"> </w:t>
      </w:r>
      <w:r w:rsidRPr="00804D00">
        <w:rPr>
          <w:rFonts w:ascii="Open Sans" w:eastAsia="Arial Unicode MS" w:hAnsi="Open Sans" w:cs="Open Sans"/>
          <w:sz w:val="20"/>
          <w:szCs w:val="20"/>
        </w:rPr>
        <w:t>le nom de l’opérateur économique (ex : société, association, personne publique) : il peut être entier, ou bien être raccourci</w:t>
      </w:r>
    </w:p>
    <w:p w14:paraId="233F4A07" w14:textId="267BB3D9" w:rsidR="00F31D50" w:rsidRPr="00804D00" w:rsidRDefault="00F31D50" w:rsidP="002A39D5">
      <w:pPr>
        <w:rPr>
          <w:rFonts w:ascii="Open Sans" w:eastAsia="Arial Unicode MS" w:hAnsi="Open Sans" w:cs="Open Sans"/>
          <w:sz w:val="20"/>
          <w:szCs w:val="20"/>
        </w:rPr>
      </w:pPr>
      <w:r w:rsidRPr="00804D00">
        <w:rPr>
          <w:rFonts w:ascii="Open Sans" w:eastAsia="Arial Unicode MS" w:hAnsi="Open Sans" w:cs="Open Sans"/>
          <w:sz w:val="20"/>
          <w:szCs w:val="20"/>
        </w:rPr>
        <w:t>Suivi de :</w:t>
      </w:r>
      <w:r w:rsidR="002A39D5" w:rsidRPr="00804D00">
        <w:rPr>
          <w:rFonts w:ascii="Open Sans" w:eastAsia="Arial Unicode MS" w:hAnsi="Open Sans" w:cs="Open Sans"/>
          <w:sz w:val="20"/>
          <w:szCs w:val="20"/>
        </w:rPr>
        <w:t xml:space="preserve"> </w:t>
      </w:r>
      <w:r w:rsidRPr="00804D00">
        <w:rPr>
          <w:rFonts w:ascii="Open Sans" w:eastAsia="Arial Unicode MS" w:hAnsi="Open Sans" w:cs="Open Sans"/>
          <w:sz w:val="20"/>
          <w:szCs w:val="20"/>
        </w:rPr>
        <w:t>la désignation de la pièce qui devra être la plus claire et la plus simple possible</w:t>
      </w:r>
      <w:r w:rsidR="00E959E6" w:rsidRPr="00804D00">
        <w:rPr>
          <w:rFonts w:ascii="Open Sans" w:eastAsia="Arial Unicode MS" w:hAnsi="Open Sans" w:cs="Open Sans"/>
          <w:sz w:val="20"/>
          <w:szCs w:val="20"/>
        </w:rPr>
        <w:t xml:space="preserve">. </w:t>
      </w:r>
    </w:p>
    <w:p w14:paraId="72AF6046" w14:textId="77777777" w:rsidR="00E959E6" w:rsidRPr="00804D00" w:rsidRDefault="00E959E6" w:rsidP="002A39D5">
      <w:pPr>
        <w:rPr>
          <w:rFonts w:ascii="Open Sans" w:eastAsia="Arial Unicode MS" w:hAnsi="Open Sans" w:cs="Open Sans"/>
          <w:sz w:val="20"/>
          <w:szCs w:val="20"/>
        </w:rPr>
      </w:pPr>
    </w:p>
    <w:p w14:paraId="4E07AA7C" w14:textId="77777777" w:rsidR="00F31D50" w:rsidRPr="00804D00" w:rsidRDefault="00F31D50" w:rsidP="002A39D5">
      <w:pPr>
        <w:rPr>
          <w:rFonts w:ascii="Open Sans" w:eastAsia="Arial Unicode MS" w:hAnsi="Open Sans" w:cs="Open Sans"/>
          <w:sz w:val="20"/>
          <w:szCs w:val="20"/>
        </w:rPr>
      </w:pPr>
      <w:r w:rsidRPr="00804D00">
        <w:rPr>
          <w:rFonts w:ascii="Open Sans" w:eastAsia="Arial Unicode MS" w:hAnsi="Open Sans" w:cs="Open Sans"/>
          <w:sz w:val="20"/>
          <w:szCs w:val="20"/>
        </w:rPr>
        <w:t>Le nom des fichiers des pièces "importantes" sera précédé du _ (tiret du 8), ceci permettant de les faire figurer en début d'arborescence (Cf exemple). Ces pièces sont notamment :</w:t>
      </w:r>
    </w:p>
    <w:p w14:paraId="17243CE1" w14:textId="77777777" w:rsidR="00F31D50" w:rsidRPr="00804D00" w:rsidRDefault="00F31D50" w:rsidP="00F31D50">
      <w:pPr>
        <w:widowControl w:val="0"/>
        <w:autoSpaceDE w:val="0"/>
        <w:autoSpaceDN w:val="0"/>
        <w:adjustRightInd w:val="0"/>
        <w:rPr>
          <w:rFonts w:ascii="Open Sans" w:eastAsia="Arial Unicode MS" w:hAnsi="Open Sans" w:cs="Open Sans"/>
          <w:bCs/>
          <w:sz w:val="20"/>
          <w:szCs w:val="20"/>
        </w:rPr>
      </w:pPr>
    </w:p>
    <w:p w14:paraId="64403171" w14:textId="0656BF7E"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'Acte d'engagement</w:t>
      </w:r>
      <w:r w:rsidRPr="00804D00">
        <w:rPr>
          <w:rFonts w:ascii="Open Sans" w:eastAsia="Arial Unicode MS" w:hAnsi="Open Sans"/>
          <w:sz w:val="20"/>
          <w:szCs w:val="20"/>
        </w:rPr>
        <w:t> ;</w:t>
      </w:r>
    </w:p>
    <w:p w14:paraId="0DB5B49D" w14:textId="2942DE27"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e CCAP et ses annexes</w:t>
      </w:r>
      <w:r w:rsidRPr="00804D00">
        <w:rPr>
          <w:rFonts w:ascii="Open Sans" w:eastAsia="Arial Unicode MS" w:hAnsi="Open Sans"/>
          <w:sz w:val="20"/>
          <w:szCs w:val="20"/>
        </w:rPr>
        <w:t> ;</w:t>
      </w:r>
    </w:p>
    <w:p w14:paraId="0EDEA87B" w14:textId="18714707"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e CCTP et ses annexes</w:t>
      </w:r>
      <w:r w:rsidRPr="00804D00">
        <w:rPr>
          <w:rFonts w:ascii="Open Sans" w:eastAsia="Arial Unicode MS" w:hAnsi="Open Sans"/>
          <w:sz w:val="20"/>
          <w:szCs w:val="20"/>
        </w:rPr>
        <w:t> ;</w:t>
      </w:r>
    </w:p>
    <w:p w14:paraId="0EF22811" w14:textId="6C0E2FC7"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 xml:space="preserve">e </w:t>
      </w:r>
      <w:proofErr w:type="spellStart"/>
      <w:r w:rsidR="00F31D50" w:rsidRPr="00804D00">
        <w:rPr>
          <w:rFonts w:ascii="Open Sans" w:eastAsia="Arial Unicode MS" w:hAnsi="Open Sans"/>
          <w:sz w:val="20"/>
          <w:szCs w:val="20"/>
        </w:rPr>
        <w:t>C</w:t>
      </w:r>
      <w:r w:rsidR="00C656E9" w:rsidRPr="00804D00">
        <w:rPr>
          <w:rFonts w:ascii="Open Sans" w:eastAsia="Arial Unicode MS" w:hAnsi="Open Sans"/>
          <w:sz w:val="20"/>
          <w:szCs w:val="20"/>
        </w:rPr>
        <w:t>d</w:t>
      </w:r>
      <w:r w:rsidR="00F31D50" w:rsidRPr="00804D00">
        <w:rPr>
          <w:rFonts w:ascii="Open Sans" w:eastAsia="Arial Unicode MS" w:hAnsi="Open Sans"/>
          <w:sz w:val="20"/>
          <w:szCs w:val="20"/>
        </w:rPr>
        <w:t>RF</w:t>
      </w:r>
      <w:proofErr w:type="spellEnd"/>
      <w:r w:rsidRPr="00804D00">
        <w:rPr>
          <w:rFonts w:ascii="Open Sans" w:eastAsia="Arial Unicode MS" w:hAnsi="Open Sans"/>
          <w:sz w:val="20"/>
          <w:szCs w:val="20"/>
        </w:rPr>
        <w:t> ;</w:t>
      </w:r>
    </w:p>
    <w:p w14:paraId="7AF7BC2F" w14:textId="7E60221F"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 xml:space="preserve">e </w:t>
      </w:r>
      <w:proofErr w:type="spellStart"/>
      <w:r w:rsidR="00F31D50" w:rsidRPr="00804D00">
        <w:rPr>
          <w:rFonts w:ascii="Open Sans" w:eastAsia="Arial Unicode MS" w:hAnsi="Open Sans"/>
          <w:sz w:val="20"/>
          <w:szCs w:val="20"/>
        </w:rPr>
        <w:t>C</w:t>
      </w:r>
      <w:r w:rsidR="00C656E9" w:rsidRPr="00804D00">
        <w:rPr>
          <w:rFonts w:ascii="Open Sans" w:eastAsia="Arial Unicode MS" w:hAnsi="Open Sans"/>
          <w:sz w:val="20"/>
          <w:szCs w:val="20"/>
        </w:rPr>
        <w:t>d</w:t>
      </w:r>
      <w:r w:rsidR="00F31D50" w:rsidRPr="00804D00">
        <w:rPr>
          <w:rFonts w:ascii="Open Sans" w:eastAsia="Arial Unicode MS" w:hAnsi="Open Sans"/>
          <w:sz w:val="20"/>
          <w:szCs w:val="20"/>
        </w:rPr>
        <w:t>R</w:t>
      </w:r>
      <w:r w:rsidR="00C656E9" w:rsidRPr="00804D00">
        <w:rPr>
          <w:rFonts w:ascii="Open Sans" w:eastAsia="Arial Unicode MS" w:hAnsi="Open Sans"/>
          <w:sz w:val="20"/>
          <w:szCs w:val="20"/>
        </w:rPr>
        <w:t>F</w:t>
      </w:r>
      <w:proofErr w:type="spellEnd"/>
      <w:r w:rsidRPr="00804D00">
        <w:rPr>
          <w:rFonts w:ascii="Open Sans" w:eastAsia="Arial Unicode MS" w:hAnsi="Open Sans"/>
          <w:sz w:val="20"/>
          <w:szCs w:val="20"/>
        </w:rPr>
        <w:t> ;</w:t>
      </w:r>
    </w:p>
    <w:p w14:paraId="0CFB5721" w14:textId="77BF087B"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a délégation de pouvoir ou de signature</w:t>
      </w:r>
      <w:r w:rsidRPr="00804D00">
        <w:rPr>
          <w:rFonts w:ascii="Open Sans" w:eastAsia="Arial Unicode MS" w:hAnsi="Open Sans"/>
          <w:sz w:val="20"/>
          <w:szCs w:val="20"/>
        </w:rPr>
        <w:t> ;</w:t>
      </w:r>
    </w:p>
    <w:p w14:paraId="214A50CD" w14:textId="23D92AFA"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e DC1</w:t>
      </w:r>
      <w:r w:rsidRPr="00804D00">
        <w:rPr>
          <w:rFonts w:ascii="Open Sans" w:eastAsia="Arial Unicode MS" w:hAnsi="Open Sans"/>
          <w:sz w:val="20"/>
          <w:szCs w:val="20"/>
        </w:rPr>
        <w:t> ;</w:t>
      </w:r>
    </w:p>
    <w:p w14:paraId="3B0A8AB6" w14:textId="3E846C1C"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e DC2</w:t>
      </w:r>
      <w:r w:rsidRPr="00804D00">
        <w:rPr>
          <w:rFonts w:ascii="Open Sans" w:eastAsia="Arial Unicode MS" w:hAnsi="Open Sans"/>
          <w:sz w:val="20"/>
          <w:szCs w:val="20"/>
        </w:rPr>
        <w:t> ;</w:t>
      </w:r>
    </w:p>
    <w:p w14:paraId="1E783179" w14:textId="63F54131"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 xml:space="preserve">e K </w:t>
      </w:r>
      <w:r w:rsidR="00F31D50" w:rsidRPr="00804D00">
        <w:rPr>
          <w:rFonts w:ascii="Open Sans" w:eastAsia="Arial Unicode MS" w:hAnsi="Open Sans"/>
          <w:i/>
          <w:sz w:val="20"/>
          <w:szCs w:val="20"/>
        </w:rPr>
        <w:t>Bis</w:t>
      </w:r>
      <w:r w:rsidRPr="00804D00">
        <w:rPr>
          <w:rFonts w:ascii="Open Sans" w:eastAsia="Arial Unicode MS" w:hAnsi="Open Sans"/>
          <w:i/>
          <w:sz w:val="20"/>
          <w:szCs w:val="20"/>
        </w:rPr>
        <w:t> </w:t>
      </w:r>
      <w:r w:rsidRPr="00804D00">
        <w:rPr>
          <w:rFonts w:ascii="Open Sans" w:eastAsia="Arial Unicode MS" w:hAnsi="Open Sans"/>
          <w:iCs/>
          <w:sz w:val="20"/>
          <w:szCs w:val="20"/>
        </w:rPr>
        <w:t>;</w:t>
      </w:r>
    </w:p>
    <w:p w14:paraId="040EC222" w14:textId="01D47BA0"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’attestation de régularité des certificats fiscaux et sociaux</w:t>
      </w:r>
      <w:r w:rsidRPr="00804D00">
        <w:rPr>
          <w:rFonts w:ascii="Open Sans" w:eastAsia="Arial Unicode MS" w:hAnsi="Open Sans"/>
          <w:sz w:val="20"/>
          <w:szCs w:val="20"/>
        </w:rPr>
        <w:t> ;</w:t>
      </w:r>
    </w:p>
    <w:p w14:paraId="453A374B" w14:textId="7D918890" w:rsidR="00F31D50" w:rsidRPr="00804D00" w:rsidRDefault="00E959E6" w:rsidP="002A39D5">
      <w:pPr>
        <w:pStyle w:val="Paragraphedeliste"/>
        <w:numPr>
          <w:ilvl w:val="0"/>
          <w:numId w:val="26"/>
        </w:numPr>
        <w:rPr>
          <w:rFonts w:ascii="Open Sans" w:eastAsia="Arial Unicode MS" w:hAnsi="Open Sans"/>
          <w:sz w:val="20"/>
          <w:szCs w:val="20"/>
        </w:rPr>
      </w:pPr>
      <w:r w:rsidRPr="00804D00">
        <w:rPr>
          <w:rFonts w:ascii="Open Sans" w:eastAsia="Arial Unicode MS" w:hAnsi="Open Sans"/>
          <w:sz w:val="20"/>
          <w:szCs w:val="20"/>
        </w:rPr>
        <w:t>L</w:t>
      </w:r>
      <w:r w:rsidR="00F31D50" w:rsidRPr="00804D00">
        <w:rPr>
          <w:rFonts w:ascii="Open Sans" w:eastAsia="Arial Unicode MS" w:hAnsi="Open Sans"/>
          <w:sz w:val="20"/>
          <w:szCs w:val="20"/>
        </w:rPr>
        <w:t>e RIB</w:t>
      </w:r>
      <w:r w:rsidRPr="00804D00">
        <w:rPr>
          <w:rFonts w:ascii="Open Sans" w:eastAsia="Arial Unicode MS" w:hAnsi="Open Sans"/>
          <w:sz w:val="20"/>
          <w:szCs w:val="20"/>
        </w:rPr>
        <w:t>.</w:t>
      </w:r>
    </w:p>
    <w:p w14:paraId="656800C6" w14:textId="77777777" w:rsidR="00F31D50" w:rsidRPr="00804D00" w:rsidRDefault="00F31D50" w:rsidP="00F31D50">
      <w:pPr>
        <w:widowControl w:val="0"/>
        <w:autoSpaceDE w:val="0"/>
        <w:autoSpaceDN w:val="0"/>
        <w:adjustRightInd w:val="0"/>
        <w:rPr>
          <w:rFonts w:ascii="Open Sans" w:eastAsia="Arial Unicode MS" w:hAnsi="Open Sans" w:cs="Open Sans"/>
          <w:bCs/>
          <w:sz w:val="20"/>
          <w:szCs w:val="20"/>
          <w:u w:val="single"/>
        </w:rPr>
      </w:pPr>
    </w:p>
    <w:p w14:paraId="34C57168" w14:textId="083E891A" w:rsidR="00F31D50" w:rsidRPr="00804D00" w:rsidRDefault="00F31D50" w:rsidP="00E959E6">
      <w:pPr>
        <w:rPr>
          <w:rFonts w:ascii="Open Sans" w:eastAsia="Arial Unicode MS" w:hAnsi="Open Sans" w:cs="Open Sans"/>
          <w:sz w:val="20"/>
          <w:szCs w:val="20"/>
          <w:u w:val="single"/>
        </w:rPr>
      </w:pPr>
      <w:r w:rsidRPr="00804D00">
        <w:rPr>
          <w:rFonts w:ascii="Open Sans" w:eastAsia="Arial Unicode MS" w:hAnsi="Open Sans" w:cs="Open Sans"/>
          <w:b/>
          <w:bCs/>
          <w:sz w:val="20"/>
          <w:szCs w:val="20"/>
        </w:rPr>
        <w:t>Exemple</w:t>
      </w:r>
      <w:r w:rsidRPr="00804D00">
        <w:rPr>
          <w:rFonts w:ascii="Open Sans" w:eastAsia="Arial Unicode MS" w:hAnsi="Open Sans" w:cs="Open Sans"/>
          <w:sz w:val="20"/>
          <w:szCs w:val="20"/>
        </w:rPr>
        <w:t> :</w:t>
      </w:r>
    </w:p>
    <w:p w14:paraId="621E63B0" w14:textId="77777777" w:rsidR="00E959E6" w:rsidRPr="00804D00" w:rsidRDefault="00E959E6" w:rsidP="00E959E6">
      <w:pPr>
        <w:rPr>
          <w:rFonts w:ascii="Open Sans" w:eastAsia="Arial Unicode MS" w:hAnsi="Open Sans" w:cs="Open Sans"/>
          <w:sz w:val="20"/>
          <w:szCs w:val="20"/>
          <w:u w:val="single"/>
        </w:rPr>
      </w:pPr>
    </w:p>
    <w:p w14:paraId="159C6732" w14:textId="5330FF23" w:rsidR="00F31D50" w:rsidRPr="00804D00" w:rsidRDefault="00F31D50" w:rsidP="002A39D5">
      <w:pPr>
        <w:pStyle w:val="Paragraphedeliste"/>
        <w:numPr>
          <w:ilvl w:val="0"/>
          <w:numId w:val="27"/>
        </w:numPr>
        <w:rPr>
          <w:rFonts w:ascii="Open Sans" w:eastAsia="Arial Unicode MS" w:hAnsi="Open Sans"/>
          <w:sz w:val="20"/>
          <w:szCs w:val="20"/>
          <w:u w:val="single"/>
        </w:rPr>
      </w:pPr>
      <w:r w:rsidRPr="00804D00">
        <w:rPr>
          <w:rFonts w:ascii="Open Sans" w:eastAsia="Arial Unicode MS" w:hAnsi="Open Sans"/>
          <w:sz w:val="20"/>
          <w:szCs w:val="20"/>
          <w:u w:val="single"/>
        </w:rPr>
        <w:t>Pour le dossier relatif aux pièces de candidature :</w:t>
      </w:r>
    </w:p>
    <w:p w14:paraId="19B8C140" w14:textId="77777777" w:rsidR="00E959E6" w:rsidRPr="002A39D5" w:rsidRDefault="00E959E6" w:rsidP="00E959E6">
      <w:pPr>
        <w:pStyle w:val="Paragraphedeliste"/>
        <w:numPr>
          <w:ilvl w:val="0"/>
          <w:numId w:val="0"/>
        </w:numPr>
        <w:ind w:left="720"/>
        <w:rPr>
          <w:rFonts w:asciiTheme="minorHAnsi" w:eastAsia="Arial Unicode MS" w:hAnsiTheme="minorHAnsi" w:cstheme="minorHAnsi"/>
          <w:sz w:val="22"/>
          <w:szCs w:val="22"/>
          <w:u w:val="single"/>
        </w:rPr>
      </w:pPr>
    </w:p>
    <w:p w14:paraId="4227C9FC" w14:textId="56C6FB4F" w:rsidR="00E959E6" w:rsidRPr="007B08A3" w:rsidRDefault="00E70663" w:rsidP="00F31D50">
      <w:pPr>
        <w:widowControl w:val="0"/>
        <w:autoSpaceDE w:val="0"/>
        <w:autoSpaceDN w:val="0"/>
        <w:adjustRightInd w:val="0"/>
        <w:rPr>
          <w:rFonts w:eastAsia="Arial Unicode MS" w:cs="Arial"/>
          <w:bCs/>
          <w:sz w:val="20"/>
          <w:szCs w:val="20"/>
          <w:u w:val="single"/>
        </w:rPr>
      </w:pPr>
      <w:r w:rsidRPr="00BC5C65">
        <w:rPr>
          <w:rFonts w:cs="Arial"/>
          <w:noProof/>
          <w:sz w:val="20"/>
          <w:szCs w:val="20"/>
        </w:rPr>
        <w:drawing>
          <wp:inline distT="0" distB="0" distL="0" distR="0" wp14:anchorId="63B1043A" wp14:editId="10D30884">
            <wp:extent cx="2371725" cy="20478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371725" cy="2047875"/>
                    </a:xfrm>
                    <a:prstGeom prst="rect">
                      <a:avLst/>
                    </a:prstGeom>
                  </pic:spPr>
                </pic:pic>
              </a:graphicData>
            </a:graphic>
          </wp:inline>
        </w:drawing>
      </w:r>
    </w:p>
    <w:p w14:paraId="7F6348B6" w14:textId="77777777" w:rsidR="00F31D50" w:rsidRPr="00BC5C65" w:rsidRDefault="00F31D50" w:rsidP="00F31D50">
      <w:pPr>
        <w:widowControl w:val="0"/>
        <w:autoSpaceDE w:val="0"/>
        <w:autoSpaceDN w:val="0"/>
        <w:adjustRightInd w:val="0"/>
        <w:rPr>
          <w:rFonts w:cs="Arial"/>
          <w:noProof/>
          <w:sz w:val="20"/>
          <w:szCs w:val="20"/>
        </w:rPr>
      </w:pPr>
    </w:p>
    <w:p w14:paraId="1EE969FA" w14:textId="77777777" w:rsidR="00F31D50" w:rsidRPr="00804D00" w:rsidRDefault="00F31D50" w:rsidP="002A39D5">
      <w:pPr>
        <w:pStyle w:val="Paragraphedeliste"/>
        <w:numPr>
          <w:ilvl w:val="0"/>
          <w:numId w:val="27"/>
        </w:numPr>
        <w:rPr>
          <w:rFonts w:ascii="Open Sans" w:eastAsia="Arial Unicode MS" w:hAnsi="Open Sans"/>
          <w:sz w:val="20"/>
          <w:szCs w:val="20"/>
          <w:u w:val="single"/>
        </w:rPr>
      </w:pPr>
      <w:r w:rsidRPr="00804D00">
        <w:rPr>
          <w:rFonts w:ascii="Open Sans" w:eastAsia="Arial Unicode MS" w:hAnsi="Open Sans"/>
          <w:sz w:val="20"/>
          <w:szCs w:val="20"/>
          <w:u w:val="single"/>
        </w:rPr>
        <w:t>Pour le dossier relatif aux pièces de l’offre</w:t>
      </w:r>
    </w:p>
    <w:p w14:paraId="7B935909" w14:textId="77777777" w:rsidR="00F31D50" w:rsidRPr="00804D00" w:rsidRDefault="00F31D50" w:rsidP="00F31D50">
      <w:pPr>
        <w:widowControl w:val="0"/>
        <w:autoSpaceDE w:val="0"/>
        <w:autoSpaceDN w:val="0"/>
        <w:adjustRightInd w:val="0"/>
        <w:rPr>
          <w:rFonts w:ascii="Open Sans" w:hAnsi="Open Sans" w:cs="Open Sans"/>
          <w:noProof/>
          <w:sz w:val="20"/>
          <w:szCs w:val="20"/>
        </w:rPr>
      </w:pPr>
    </w:p>
    <w:p w14:paraId="5ECB9778" w14:textId="77777777" w:rsidR="00F31D50" w:rsidRPr="00BC5C65" w:rsidRDefault="00F31D50" w:rsidP="00F31D50">
      <w:pPr>
        <w:widowControl w:val="0"/>
        <w:autoSpaceDE w:val="0"/>
        <w:autoSpaceDN w:val="0"/>
        <w:adjustRightInd w:val="0"/>
        <w:rPr>
          <w:rFonts w:cs="Arial"/>
          <w:noProof/>
          <w:sz w:val="20"/>
          <w:szCs w:val="20"/>
        </w:rPr>
      </w:pPr>
      <w:r w:rsidRPr="00BC5C65">
        <w:rPr>
          <w:rFonts w:cs="Arial"/>
          <w:noProof/>
          <w:sz w:val="20"/>
          <w:szCs w:val="20"/>
        </w:rPr>
        <w:drawing>
          <wp:inline distT="0" distB="0" distL="0" distR="0" wp14:anchorId="0B012B19" wp14:editId="46DF1BBF">
            <wp:extent cx="2114550" cy="17240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114550" cy="1724025"/>
                    </a:xfrm>
                    <a:prstGeom prst="rect">
                      <a:avLst/>
                    </a:prstGeom>
                  </pic:spPr>
                </pic:pic>
              </a:graphicData>
            </a:graphic>
          </wp:inline>
        </w:drawing>
      </w:r>
    </w:p>
    <w:p w14:paraId="6E65E271" w14:textId="28931F48" w:rsidR="00F31D50" w:rsidRPr="00804D00" w:rsidRDefault="00F31D50" w:rsidP="002A39D5">
      <w:pPr>
        <w:rPr>
          <w:rFonts w:ascii="Open Sans" w:hAnsi="Open Sans" w:cs="Open Sans"/>
          <w:sz w:val="20"/>
          <w:szCs w:val="20"/>
        </w:rPr>
      </w:pPr>
    </w:p>
    <w:p w14:paraId="55ACFDB7" w14:textId="77777777" w:rsidR="00F31D50" w:rsidRPr="00804D00" w:rsidRDefault="00F31D50" w:rsidP="002A39D5">
      <w:pPr>
        <w:rPr>
          <w:rFonts w:ascii="Open Sans" w:hAnsi="Open Sans" w:cs="Open Sans"/>
          <w:sz w:val="20"/>
          <w:szCs w:val="20"/>
        </w:rPr>
      </w:pPr>
      <w:r w:rsidRPr="00804D00">
        <w:rPr>
          <w:rFonts w:ascii="Open Sans" w:hAnsi="Open Sans" w:cs="Open Sans"/>
          <w:sz w:val="20"/>
          <w:szCs w:val="20"/>
        </w:rPr>
        <w:t>Les documents suivants doivent être présentés dans un format et une version informatique a minima compatible avec les fichiers téléchargés sur la plate-forme :</w:t>
      </w:r>
    </w:p>
    <w:p w14:paraId="688E2846" w14:textId="77777777" w:rsidR="00F31D50" w:rsidRPr="00804D00" w:rsidRDefault="00F31D50" w:rsidP="00F31D50">
      <w:pPr>
        <w:widowControl w:val="0"/>
        <w:tabs>
          <w:tab w:val="left" w:pos="288"/>
          <w:tab w:val="left" w:pos="720"/>
          <w:tab w:val="left" w:pos="9072"/>
        </w:tabs>
        <w:autoSpaceDE w:val="0"/>
        <w:autoSpaceDN w:val="0"/>
        <w:adjustRightInd w:val="0"/>
        <w:rPr>
          <w:rFonts w:ascii="Open Sans" w:hAnsi="Open Sans" w:cs="Open Sans"/>
          <w:bCs/>
          <w:sz w:val="20"/>
          <w:szCs w:val="20"/>
        </w:rPr>
      </w:pPr>
    </w:p>
    <w:p w14:paraId="50BA5C89" w14:textId="3964A69C" w:rsidR="00F31D50" w:rsidRPr="00804D00" w:rsidRDefault="00F31D50" w:rsidP="00F31D50">
      <w:pPr>
        <w:widowControl w:val="0"/>
        <w:tabs>
          <w:tab w:val="left" w:pos="288"/>
          <w:tab w:val="left" w:pos="720"/>
          <w:tab w:val="left" w:pos="9072"/>
        </w:tabs>
        <w:autoSpaceDE w:val="0"/>
        <w:autoSpaceDN w:val="0"/>
        <w:adjustRightInd w:val="0"/>
        <w:rPr>
          <w:rFonts w:ascii="Open Sans" w:hAnsi="Open Sans" w:cs="Open Sans"/>
          <w:bCs/>
          <w:color w:val="000000"/>
          <w:sz w:val="20"/>
          <w:szCs w:val="20"/>
        </w:rPr>
      </w:pPr>
      <w:r w:rsidRPr="00804D00">
        <w:rPr>
          <w:rFonts w:ascii="Open Sans" w:hAnsi="Open Sans" w:cs="Open Sans"/>
          <w:bCs/>
          <w:iCs/>
          <w:sz w:val="20"/>
          <w:szCs w:val="20"/>
          <w:u w:val="single"/>
        </w:rPr>
        <w:t>https://www.marches-publics.gouv.fr/</w:t>
      </w:r>
      <w:r w:rsidRPr="00804D00">
        <w:rPr>
          <w:rFonts w:ascii="Open Sans" w:hAnsi="Open Sans" w:cs="Open Sans"/>
          <w:bCs/>
          <w:sz w:val="20"/>
          <w:szCs w:val="20"/>
        </w:rPr>
        <w:t>. :</w:t>
      </w:r>
      <w:r w:rsidRPr="00804D00">
        <w:rPr>
          <w:rFonts w:ascii="Open Sans" w:hAnsi="Open Sans" w:cs="Open Sans"/>
          <w:bCs/>
          <w:color w:val="000000"/>
          <w:sz w:val="20"/>
          <w:szCs w:val="20"/>
        </w:rPr>
        <w:t xml:space="preserve"> </w:t>
      </w:r>
    </w:p>
    <w:p w14:paraId="65587FBE" w14:textId="77777777" w:rsidR="00E959E6" w:rsidRPr="00804D00" w:rsidRDefault="00E959E6" w:rsidP="00F31D50">
      <w:pPr>
        <w:widowControl w:val="0"/>
        <w:tabs>
          <w:tab w:val="left" w:pos="288"/>
          <w:tab w:val="left" w:pos="720"/>
          <w:tab w:val="left" w:pos="9072"/>
        </w:tabs>
        <w:autoSpaceDE w:val="0"/>
        <w:autoSpaceDN w:val="0"/>
        <w:adjustRightInd w:val="0"/>
        <w:rPr>
          <w:rFonts w:ascii="Open Sans" w:hAnsi="Open Sans" w:cs="Open Sans"/>
          <w:bCs/>
          <w:color w:val="000000"/>
          <w:sz w:val="20"/>
          <w:szCs w:val="20"/>
        </w:rPr>
      </w:pPr>
    </w:p>
    <w:p w14:paraId="187CC525" w14:textId="77777777" w:rsidR="00F31D50" w:rsidRPr="00804D00" w:rsidRDefault="00F31D50" w:rsidP="002A39D5">
      <w:pPr>
        <w:pStyle w:val="Paragraphedeliste"/>
        <w:numPr>
          <w:ilvl w:val="0"/>
          <w:numId w:val="28"/>
        </w:numPr>
        <w:rPr>
          <w:rFonts w:ascii="Open Sans" w:hAnsi="Open Sans"/>
          <w:sz w:val="20"/>
          <w:szCs w:val="20"/>
        </w:rPr>
      </w:pPr>
      <w:r w:rsidRPr="00804D00">
        <w:rPr>
          <w:rFonts w:ascii="Open Sans" w:hAnsi="Open Sans"/>
          <w:sz w:val="20"/>
          <w:szCs w:val="20"/>
        </w:rPr>
        <w:t xml:space="preserve">Acte d’engagement ; </w:t>
      </w:r>
    </w:p>
    <w:p w14:paraId="05A3D9F6" w14:textId="77777777" w:rsidR="00F31D50" w:rsidRPr="00804D00" w:rsidRDefault="00F31D50" w:rsidP="002A39D5">
      <w:pPr>
        <w:pStyle w:val="Paragraphedeliste"/>
        <w:numPr>
          <w:ilvl w:val="0"/>
          <w:numId w:val="28"/>
        </w:numPr>
        <w:rPr>
          <w:rFonts w:ascii="Open Sans" w:hAnsi="Open Sans"/>
          <w:sz w:val="20"/>
          <w:szCs w:val="20"/>
        </w:rPr>
      </w:pPr>
      <w:r w:rsidRPr="00804D00">
        <w:rPr>
          <w:rFonts w:ascii="Open Sans" w:hAnsi="Open Sans"/>
          <w:sz w:val="20"/>
          <w:szCs w:val="20"/>
        </w:rPr>
        <w:t>Annexes financières ;</w:t>
      </w:r>
    </w:p>
    <w:p w14:paraId="79ED6AB6" w14:textId="77777777" w:rsidR="00F31D50" w:rsidRPr="00804D00" w:rsidRDefault="00F31D50" w:rsidP="002A39D5">
      <w:pPr>
        <w:pStyle w:val="Paragraphedeliste"/>
        <w:numPr>
          <w:ilvl w:val="0"/>
          <w:numId w:val="28"/>
        </w:numPr>
        <w:rPr>
          <w:rFonts w:ascii="Open Sans" w:hAnsi="Open Sans"/>
          <w:sz w:val="20"/>
          <w:szCs w:val="20"/>
        </w:rPr>
      </w:pPr>
      <w:r w:rsidRPr="00804D00">
        <w:rPr>
          <w:rFonts w:ascii="Open Sans" w:hAnsi="Open Sans"/>
          <w:sz w:val="20"/>
          <w:szCs w:val="20"/>
        </w:rPr>
        <w:t xml:space="preserve">Cadre de réponse technique. </w:t>
      </w:r>
    </w:p>
    <w:p w14:paraId="2423B8BD" w14:textId="77777777" w:rsidR="00F31D50" w:rsidRPr="00804D00" w:rsidRDefault="00F31D50" w:rsidP="002A39D5">
      <w:pPr>
        <w:rPr>
          <w:rFonts w:ascii="Open Sans" w:hAnsi="Open Sans" w:cs="Open Sans"/>
          <w:sz w:val="20"/>
          <w:szCs w:val="20"/>
        </w:rPr>
      </w:pPr>
    </w:p>
    <w:p w14:paraId="0972DE70" w14:textId="559839A0" w:rsidR="00F31D50" w:rsidRPr="00804D00" w:rsidRDefault="00F31D50" w:rsidP="00F20ECD">
      <w:pPr>
        <w:rPr>
          <w:rFonts w:ascii="Open Sans" w:hAnsi="Open Sans" w:cs="Open Sans"/>
          <w:sz w:val="20"/>
          <w:szCs w:val="20"/>
        </w:rPr>
      </w:pPr>
      <w:r w:rsidRPr="00804D00">
        <w:rPr>
          <w:rFonts w:ascii="Open Sans" w:hAnsi="Open Sans" w:cs="Open Sans"/>
          <w:sz w:val="20"/>
          <w:szCs w:val="20"/>
        </w:rPr>
        <w:t>Ce format permettra le traitement par l’AGEPS, des données transmises. Il est entendu que les documents fournis par le candidat étant certifiés par la signature électronique, ne seront aucunement modifiés par l’AGEPS (hormis la partie administrative de l’acte d’engagement – p1 et 3).</w:t>
      </w:r>
    </w:p>
    <w:p w14:paraId="0B8C212E" w14:textId="23990583" w:rsidR="00733DA3" w:rsidRPr="00804D00" w:rsidRDefault="00733DA3" w:rsidP="002A39D5">
      <w:pPr>
        <w:rPr>
          <w:rFonts w:ascii="Open Sans" w:eastAsia="Arial Unicode MS" w:hAnsi="Open Sans" w:cs="Open Sans"/>
          <w:sz w:val="20"/>
          <w:szCs w:val="20"/>
        </w:rPr>
      </w:pPr>
    </w:p>
    <w:p w14:paraId="19E1AA05" w14:textId="77777777" w:rsidR="00733DA3" w:rsidRPr="009F58E8" w:rsidRDefault="00733DA3" w:rsidP="00733DA3">
      <w:pPr>
        <w:widowControl w:val="0"/>
        <w:autoSpaceDE w:val="0"/>
        <w:autoSpaceDN w:val="0"/>
        <w:adjustRightInd w:val="0"/>
        <w:rPr>
          <w:rFonts w:eastAsia="Arial Unicode MS" w:cs="Arial"/>
          <w:sz w:val="20"/>
          <w:szCs w:val="20"/>
        </w:rPr>
      </w:pPr>
    </w:p>
    <w:p w14:paraId="1F6501EC" w14:textId="7F3D48DA" w:rsidR="000749BB" w:rsidRDefault="00491025" w:rsidP="008E56BB">
      <w:pPr>
        <w:pStyle w:val="Titre1"/>
        <w:numPr>
          <w:ilvl w:val="0"/>
          <w:numId w:val="16"/>
        </w:numPr>
      </w:pPr>
      <w:bookmarkStart w:id="77" w:name="_Toc165643527"/>
      <w:bookmarkStart w:id="78" w:name="_Toc200016890"/>
      <w:r w:rsidRPr="000E1347">
        <w:t xml:space="preserve">EXAMEN DES </w:t>
      </w:r>
      <w:r w:rsidRPr="001E67BB">
        <w:t>CANDIDATURES</w:t>
      </w:r>
      <w:r w:rsidRPr="000E1347">
        <w:t xml:space="preserve"> ET DES OFFRES</w:t>
      </w:r>
      <w:bookmarkEnd w:id="77"/>
      <w:bookmarkEnd w:id="78"/>
    </w:p>
    <w:p w14:paraId="6D20D425" w14:textId="77777777" w:rsidR="001E67BB" w:rsidRPr="001E67BB" w:rsidRDefault="001E67BB" w:rsidP="001E67BB"/>
    <w:p w14:paraId="6872EEA6" w14:textId="77777777" w:rsidR="00733DA3" w:rsidRPr="009F58E8" w:rsidRDefault="00733DA3" w:rsidP="00733DA3">
      <w:pPr>
        <w:widowControl w:val="0"/>
        <w:autoSpaceDE w:val="0"/>
        <w:autoSpaceDN w:val="0"/>
        <w:adjustRightInd w:val="0"/>
        <w:rPr>
          <w:rFonts w:eastAsia="Arial Unicode MS" w:cs="Arial"/>
          <w:sz w:val="20"/>
          <w:szCs w:val="20"/>
        </w:rPr>
      </w:pPr>
    </w:p>
    <w:p w14:paraId="5935A957" w14:textId="78B6A5B2" w:rsidR="00327919" w:rsidRPr="000749BB" w:rsidRDefault="00327919" w:rsidP="00A94045">
      <w:pPr>
        <w:pStyle w:val="Titre2"/>
      </w:pPr>
      <w:bookmarkStart w:id="79" w:name="_Toc525641127"/>
      <w:bookmarkStart w:id="80" w:name="_Toc165643529"/>
      <w:bookmarkStart w:id="81" w:name="_Toc200016891"/>
      <w:r w:rsidRPr="001E67BB">
        <w:t>Examen</w:t>
      </w:r>
      <w:r>
        <w:t xml:space="preserve"> </w:t>
      </w:r>
      <w:r w:rsidRPr="00491025">
        <w:t>des</w:t>
      </w:r>
      <w:r w:rsidR="00733DA3" w:rsidRPr="00491025">
        <w:t xml:space="preserve"> offres</w:t>
      </w:r>
      <w:bookmarkEnd w:id="79"/>
      <w:bookmarkEnd w:id="80"/>
      <w:bookmarkEnd w:id="81"/>
    </w:p>
    <w:p w14:paraId="11FF945B" w14:textId="13CFD2E4" w:rsidR="00327919" w:rsidRDefault="00327919" w:rsidP="000749BB">
      <w:pPr>
        <w:keepNext/>
        <w:widowControl w:val="0"/>
        <w:autoSpaceDE w:val="0"/>
        <w:autoSpaceDN w:val="0"/>
        <w:adjustRightInd w:val="0"/>
        <w:rPr>
          <w:rFonts w:cs="Arial"/>
          <w:b/>
          <w:bCs/>
          <w:sz w:val="20"/>
          <w:szCs w:val="20"/>
        </w:rPr>
      </w:pPr>
    </w:p>
    <w:p w14:paraId="05C0661C" w14:textId="6CA7A1CC" w:rsidR="000749BB" w:rsidRPr="000749BB" w:rsidRDefault="00327919" w:rsidP="00EC22D2">
      <w:pPr>
        <w:pStyle w:val="Titre3"/>
        <w:numPr>
          <w:ilvl w:val="2"/>
          <w:numId w:val="36"/>
        </w:numPr>
      </w:pPr>
      <w:r w:rsidRPr="007B08A3">
        <w:t>Généralités</w:t>
      </w:r>
    </w:p>
    <w:p w14:paraId="7F16C4A0" w14:textId="77777777" w:rsidR="000749BB" w:rsidRPr="000749BB" w:rsidRDefault="000749BB" w:rsidP="000749BB">
      <w:pPr>
        <w:keepNext/>
        <w:widowControl w:val="0"/>
        <w:autoSpaceDE w:val="0"/>
        <w:autoSpaceDN w:val="0"/>
        <w:adjustRightInd w:val="0"/>
        <w:rPr>
          <w:rFonts w:cs="Arial"/>
          <w:sz w:val="20"/>
          <w:szCs w:val="20"/>
        </w:rPr>
      </w:pPr>
    </w:p>
    <w:p w14:paraId="53575364" w14:textId="0BA2801E" w:rsidR="00F20ECD" w:rsidRPr="00A94045" w:rsidRDefault="00CE78EA" w:rsidP="00F20ECD">
      <w:pPr>
        <w:rPr>
          <w:rFonts w:ascii="Open Sans" w:hAnsi="Open Sans" w:cs="Open Sans"/>
          <w:sz w:val="20"/>
          <w:szCs w:val="20"/>
        </w:rPr>
      </w:pPr>
      <w:r w:rsidRPr="00A94045">
        <w:rPr>
          <w:rFonts w:ascii="Open Sans" w:hAnsi="Open Sans" w:cs="Open Sans"/>
          <w:sz w:val="20"/>
          <w:szCs w:val="20"/>
        </w:rPr>
        <w:t>Les offres inappropriées, irrégulières ou inacceptables, sont éliminées.</w:t>
      </w:r>
    </w:p>
    <w:p w14:paraId="7419A423" w14:textId="77777777" w:rsidR="007B08A3" w:rsidRPr="00A94045" w:rsidRDefault="007B08A3" w:rsidP="00F20ECD">
      <w:pPr>
        <w:rPr>
          <w:rFonts w:ascii="Open Sans" w:hAnsi="Open Sans" w:cs="Open Sans"/>
          <w:sz w:val="20"/>
          <w:szCs w:val="20"/>
        </w:rPr>
      </w:pPr>
    </w:p>
    <w:p w14:paraId="0CCB3322" w14:textId="41401AF7" w:rsidR="00CE78EA" w:rsidRPr="00A94045" w:rsidRDefault="00CE78EA" w:rsidP="00F20ECD">
      <w:pPr>
        <w:rPr>
          <w:rFonts w:ascii="Open Sans" w:hAnsi="Open Sans" w:cs="Open Sans"/>
          <w:sz w:val="20"/>
          <w:szCs w:val="20"/>
        </w:rPr>
      </w:pPr>
      <w:r w:rsidRPr="00A94045">
        <w:rPr>
          <w:rFonts w:ascii="Open Sans" w:hAnsi="Open Sans" w:cs="Open Sans"/>
          <w:sz w:val="20"/>
          <w:szCs w:val="20"/>
        </w:rPr>
        <w:t xml:space="preserve">Toutefois, l'acheteur peut autoriser tous les soumissionnaires concernés à régulariser les offres irrégulières dans un délai approprié, à condition qu'elles ne soient pas anormalement basses et que cette régularisation n'ait pas pour effet de modifier les caractéristiques substantielles des offres. </w:t>
      </w:r>
    </w:p>
    <w:p w14:paraId="3252021C" w14:textId="77777777" w:rsidR="00F20ECD" w:rsidRPr="00A94045" w:rsidRDefault="00F20ECD" w:rsidP="00F20ECD">
      <w:pPr>
        <w:rPr>
          <w:rFonts w:ascii="Open Sans" w:hAnsi="Open Sans" w:cs="Open Sans"/>
          <w:sz w:val="20"/>
          <w:szCs w:val="20"/>
        </w:rPr>
      </w:pPr>
    </w:p>
    <w:p w14:paraId="6A754CD5" w14:textId="6812B4B7" w:rsidR="00CE78EA" w:rsidRDefault="00CE78EA" w:rsidP="00F20ECD">
      <w:pPr>
        <w:rPr>
          <w:rFonts w:ascii="Open Sans" w:hAnsi="Open Sans" w:cs="Open Sans"/>
          <w:sz w:val="20"/>
          <w:szCs w:val="20"/>
        </w:rPr>
      </w:pPr>
      <w:r w:rsidRPr="00A94045">
        <w:rPr>
          <w:rFonts w:ascii="Open Sans" w:hAnsi="Open Sans" w:cs="Open Sans"/>
          <w:sz w:val="20"/>
          <w:szCs w:val="20"/>
        </w:rPr>
        <w:t xml:space="preserve">L'acheteur peut demander aux soumissionnaires de préciser la teneur de leur offre. Cette demande ne peut ni aboutir à une négociation ni </w:t>
      </w:r>
      <w:proofErr w:type="spellStart"/>
      <w:r w:rsidRPr="00A94045">
        <w:rPr>
          <w:rFonts w:ascii="Open Sans" w:hAnsi="Open Sans" w:cs="Open Sans"/>
          <w:sz w:val="20"/>
          <w:szCs w:val="20"/>
        </w:rPr>
        <w:t>a</w:t>
      </w:r>
      <w:proofErr w:type="spellEnd"/>
      <w:r w:rsidRPr="00A94045">
        <w:rPr>
          <w:rFonts w:ascii="Open Sans" w:hAnsi="Open Sans" w:cs="Open Sans"/>
          <w:sz w:val="20"/>
          <w:szCs w:val="20"/>
        </w:rPr>
        <w:t xml:space="preserve">̀ une modification </w:t>
      </w:r>
      <w:r w:rsidR="00D967FE" w:rsidRPr="00A94045">
        <w:rPr>
          <w:rFonts w:ascii="Open Sans" w:hAnsi="Open Sans" w:cs="Open Sans"/>
          <w:sz w:val="20"/>
          <w:szCs w:val="20"/>
        </w:rPr>
        <w:t xml:space="preserve">substantielle </w:t>
      </w:r>
      <w:r w:rsidRPr="00A94045">
        <w:rPr>
          <w:rFonts w:ascii="Open Sans" w:hAnsi="Open Sans" w:cs="Open Sans"/>
          <w:sz w:val="20"/>
          <w:szCs w:val="20"/>
        </w:rPr>
        <w:t xml:space="preserve">de l'offre. </w:t>
      </w:r>
    </w:p>
    <w:p w14:paraId="30ABB017" w14:textId="458F3381" w:rsidR="00BA3B49" w:rsidRDefault="00BA3B49" w:rsidP="00F20ECD">
      <w:pPr>
        <w:rPr>
          <w:rFonts w:ascii="Open Sans" w:hAnsi="Open Sans" w:cs="Open Sans"/>
          <w:sz w:val="20"/>
          <w:szCs w:val="20"/>
        </w:rPr>
      </w:pPr>
    </w:p>
    <w:p w14:paraId="21B7AAD7" w14:textId="5978CB1D" w:rsidR="00BA3B49" w:rsidRDefault="00BA3B49" w:rsidP="00F20ECD">
      <w:pPr>
        <w:rPr>
          <w:rFonts w:ascii="Open Sans" w:hAnsi="Open Sans" w:cs="Open Sans"/>
          <w:sz w:val="20"/>
          <w:szCs w:val="20"/>
        </w:rPr>
      </w:pPr>
      <w:r>
        <w:rPr>
          <w:rFonts w:ascii="Open Sans" w:hAnsi="Open Sans" w:cs="Open Sans"/>
          <w:sz w:val="20"/>
          <w:szCs w:val="20"/>
        </w:rPr>
        <w:t xml:space="preserve">Sont jugées </w:t>
      </w:r>
      <w:r w:rsidR="00EA379D">
        <w:rPr>
          <w:rFonts w:ascii="Open Sans" w:hAnsi="Open Sans" w:cs="Open Sans"/>
          <w:sz w:val="20"/>
          <w:szCs w:val="20"/>
        </w:rPr>
        <w:t>irrégulière</w:t>
      </w:r>
      <w:r>
        <w:rPr>
          <w:rFonts w:ascii="Open Sans" w:hAnsi="Open Sans" w:cs="Open Sans"/>
          <w:sz w:val="20"/>
          <w:szCs w:val="20"/>
        </w:rPr>
        <w:t xml:space="preserve"> les offres ne remplissant pas les critères suivants : </w:t>
      </w:r>
    </w:p>
    <w:p w14:paraId="5881CF3D" w14:textId="77777777" w:rsidR="00BA3B49" w:rsidRPr="00EA379D" w:rsidRDefault="00BA3B49" w:rsidP="00BA3B49">
      <w:pPr>
        <w:tabs>
          <w:tab w:val="left" w:pos="1164"/>
        </w:tabs>
        <w:rPr>
          <w:rFonts w:ascii="Open Sans" w:eastAsiaTheme="majorEastAsia" w:hAnsi="Open Sans" w:cs="Open Sans"/>
          <w:sz w:val="20"/>
          <w:szCs w:val="20"/>
        </w:rPr>
      </w:pPr>
      <w:r w:rsidRPr="00EA379D">
        <w:rPr>
          <w:rFonts w:ascii="Open Sans" w:eastAsiaTheme="majorEastAsia" w:hAnsi="Open Sans" w:cs="Open Sans"/>
          <w:sz w:val="20"/>
          <w:szCs w:val="20"/>
        </w:rPr>
        <w:t>- Supporter le papier 80g</w:t>
      </w:r>
    </w:p>
    <w:p w14:paraId="06F846BB" w14:textId="77777777" w:rsidR="00BA3B49" w:rsidRPr="00EA379D" w:rsidRDefault="00BA3B49" w:rsidP="00BA3B49">
      <w:pPr>
        <w:tabs>
          <w:tab w:val="left" w:pos="1164"/>
        </w:tabs>
        <w:rPr>
          <w:rFonts w:ascii="Open Sans" w:eastAsiaTheme="majorEastAsia" w:hAnsi="Open Sans" w:cs="Open Sans"/>
          <w:sz w:val="20"/>
          <w:szCs w:val="20"/>
          <w:highlight w:val="yellow"/>
        </w:rPr>
      </w:pPr>
      <w:r w:rsidRPr="00EA379D">
        <w:rPr>
          <w:rFonts w:ascii="Open Sans" w:eastAsiaTheme="majorEastAsia" w:hAnsi="Open Sans" w:cs="Open Sans"/>
          <w:sz w:val="20"/>
          <w:szCs w:val="20"/>
        </w:rPr>
        <w:t xml:space="preserve">- </w:t>
      </w:r>
      <w:bookmarkStart w:id="82" w:name="_Hlk196844959"/>
      <w:r w:rsidRPr="00EA379D">
        <w:rPr>
          <w:rFonts w:ascii="Open Sans" w:eastAsiaTheme="majorEastAsia" w:hAnsi="Open Sans" w:cs="Open Sans"/>
          <w:sz w:val="20"/>
          <w:szCs w:val="20"/>
        </w:rPr>
        <w:t>Supporter le contrat d’interface</w:t>
      </w:r>
      <w:bookmarkEnd w:id="82"/>
      <w:r w:rsidRPr="00EA379D">
        <w:rPr>
          <w:rFonts w:ascii="Open Sans" w:eastAsiaTheme="majorEastAsia" w:hAnsi="Open Sans" w:cs="Open Sans"/>
          <w:sz w:val="20"/>
          <w:szCs w:val="20"/>
        </w:rPr>
        <w:t xml:space="preserve"> (inclus dans le prix du démarrage).</w:t>
      </w:r>
    </w:p>
    <w:p w14:paraId="57CC6D16" w14:textId="77777777" w:rsidR="00BA3B49" w:rsidRPr="00A94045" w:rsidRDefault="00BA3B49" w:rsidP="00F20ECD">
      <w:pPr>
        <w:rPr>
          <w:rFonts w:ascii="Open Sans" w:hAnsi="Open Sans" w:cs="Open Sans"/>
          <w:sz w:val="20"/>
          <w:szCs w:val="20"/>
        </w:rPr>
      </w:pPr>
    </w:p>
    <w:p w14:paraId="4E68821F" w14:textId="7AA785F3" w:rsidR="00327919" w:rsidRPr="004807C1" w:rsidRDefault="00327919" w:rsidP="004E2755">
      <w:pPr>
        <w:keepNext/>
        <w:widowControl w:val="0"/>
        <w:autoSpaceDE w:val="0"/>
        <w:autoSpaceDN w:val="0"/>
        <w:adjustRightInd w:val="0"/>
        <w:rPr>
          <w:rFonts w:eastAsia="Arial Unicode MS" w:cs="Arial"/>
          <w:sz w:val="20"/>
          <w:szCs w:val="20"/>
        </w:rPr>
      </w:pPr>
    </w:p>
    <w:p w14:paraId="257A308E" w14:textId="6DFA2724" w:rsidR="00327919" w:rsidRPr="00981A0B" w:rsidRDefault="00327919" w:rsidP="00EC22D2">
      <w:pPr>
        <w:pStyle w:val="Titre3"/>
      </w:pPr>
      <w:r w:rsidRPr="00981A0B">
        <w:t>Critères d'attribution</w:t>
      </w:r>
    </w:p>
    <w:p w14:paraId="07CAA202" w14:textId="77777777" w:rsidR="00327919" w:rsidRPr="004807C1" w:rsidRDefault="00327919" w:rsidP="004E2755">
      <w:pPr>
        <w:keepNext/>
        <w:widowControl w:val="0"/>
        <w:autoSpaceDE w:val="0"/>
        <w:autoSpaceDN w:val="0"/>
        <w:adjustRightInd w:val="0"/>
        <w:rPr>
          <w:rFonts w:eastAsia="Arial Unicode MS" w:cs="Arial"/>
          <w:sz w:val="20"/>
          <w:szCs w:val="20"/>
        </w:rPr>
      </w:pPr>
    </w:p>
    <w:p w14:paraId="578B14F0" w14:textId="0DAF0D03" w:rsidR="006A6BC4" w:rsidRPr="00804D00" w:rsidRDefault="00E34C04" w:rsidP="00CB06A9">
      <w:pPr>
        <w:rPr>
          <w:rFonts w:ascii="Open Sans" w:hAnsi="Open Sans" w:cs="Open Sans"/>
          <w:sz w:val="20"/>
          <w:szCs w:val="20"/>
        </w:rPr>
      </w:pPr>
      <w:r w:rsidRPr="00804D00">
        <w:rPr>
          <w:rFonts w:ascii="Open Sans" w:hAnsi="Open Sans" w:cs="Open Sans"/>
          <w:sz w:val="20"/>
          <w:szCs w:val="20"/>
        </w:rPr>
        <w:t xml:space="preserve">L’accord-cadre est attribué au candidat ayant présenté l'offre économiquement la plus avantageuse au regard des critères de jugement suivants : </w:t>
      </w:r>
    </w:p>
    <w:p w14:paraId="722ECBF0" w14:textId="7A838058" w:rsidR="002E6115" w:rsidRDefault="002E6115" w:rsidP="002E6115">
      <w:pPr>
        <w:rPr>
          <w:sz w:val="20"/>
          <w:szCs w:val="20"/>
          <w:highlight w:val="yellow"/>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0"/>
        <w:gridCol w:w="1405"/>
        <w:gridCol w:w="5592"/>
        <w:gridCol w:w="1820"/>
      </w:tblGrid>
      <w:tr w:rsidR="001F4B75" w:rsidRPr="001F4B75" w14:paraId="3728B15D" w14:textId="77777777" w:rsidTr="001F4B75">
        <w:trPr>
          <w:trHeight w:val="227"/>
          <w:tblHeader/>
        </w:trPr>
        <w:tc>
          <w:tcPr>
            <w:tcW w:w="1281" w:type="dxa"/>
            <w:shd w:val="clear" w:color="auto" w:fill="D9D9D9"/>
            <w:tcMar>
              <w:top w:w="28" w:type="dxa"/>
              <w:bottom w:w="28" w:type="dxa"/>
            </w:tcMar>
            <w:vAlign w:val="center"/>
          </w:tcPr>
          <w:p w14:paraId="337887C3" w14:textId="77777777" w:rsidR="001F4B75" w:rsidRPr="001F4B75" w:rsidRDefault="001F4B75" w:rsidP="001F4B75">
            <w:pPr>
              <w:spacing w:line="276" w:lineRule="auto"/>
              <w:contextualSpacing/>
              <w:jc w:val="left"/>
              <w:rPr>
                <w:rFonts w:ascii="Calibri" w:hAnsi="Calibri"/>
                <w:b/>
                <w:sz w:val="20"/>
                <w:szCs w:val="20"/>
              </w:rPr>
            </w:pPr>
            <w:r w:rsidRPr="001F4B75">
              <w:rPr>
                <w:rFonts w:ascii="Calibri" w:hAnsi="Calibri" w:cs="Arial"/>
                <w:b/>
                <w:bCs/>
                <w:sz w:val="20"/>
                <w:szCs w:val="20"/>
              </w:rPr>
              <w:t>Critère</w:t>
            </w:r>
          </w:p>
        </w:tc>
        <w:tc>
          <w:tcPr>
            <w:tcW w:w="1418" w:type="dxa"/>
            <w:shd w:val="clear" w:color="auto" w:fill="D9D9D9"/>
            <w:vAlign w:val="center"/>
          </w:tcPr>
          <w:p w14:paraId="31FD0C72" w14:textId="77777777" w:rsidR="001F4B75" w:rsidRPr="001F4B75" w:rsidRDefault="001F4B75" w:rsidP="001F4B75">
            <w:pPr>
              <w:spacing w:line="276" w:lineRule="auto"/>
              <w:contextualSpacing/>
              <w:jc w:val="left"/>
              <w:rPr>
                <w:rFonts w:ascii="Calibri" w:hAnsi="Calibri" w:cs="Arial"/>
                <w:b/>
                <w:bCs/>
                <w:sz w:val="20"/>
                <w:szCs w:val="20"/>
              </w:rPr>
            </w:pPr>
            <w:r w:rsidRPr="001F4B75">
              <w:rPr>
                <w:rFonts w:ascii="Calibri" w:hAnsi="Calibri" w:cs="Arial"/>
                <w:b/>
                <w:bCs/>
                <w:sz w:val="20"/>
                <w:szCs w:val="20"/>
              </w:rPr>
              <w:t>Sous-critère</w:t>
            </w:r>
          </w:p>
        </w:tc>
        <w:tc>
          <w:tcPr>
            <w:tcW w:w="5670" w:type="dxa"/>
            <w:shd w:val="clear" w:color="auto" w:fill="D9D9D9"/>
          </w:tcPr>
          <w:p w14:paraId="53D34BA0" w14:textId="77777777" w:rsidR="001F4B75" w:rsidRPr="001F4B75" w:rsidRDefault="001F4B75" w:rsidP="001F4B75">
            <w:pPr>
              <w:spacing w:line="276" w:lineRule="auto"/>
              <w:contextualSpacing/>
              <w:jc w:val="left"/>
              <w:rPr>
                <w:rFonts w:ascii="Calibri" w:hAnsi="Calibri" w:cs="Arial"/>
                <w:b/>
                <w:bCs/>
                <w:sz w:val="20"/>
                <w:szCs w:val="20"/>
              </w:rPr>
            </w:pPr>
            <w:r w:rsidRPr="001F4B75">
              <w:rPr>
                <w:rFonts w:ascii="Calibri" w:hAnsi="Calibri" w:cs="Arial"/>
                <w:b/>
                <w:bCs/>
                <w:sz w:val="20"/>
                <w:szCs w:val="20"/>
              </w:rPr>
              <w:t>Sous-sous-critère</w:t>
            </w:r>
          </w:p>
        </w:tc>
        <w:tc>
          <w:tcPr>
            <w:tcW w:w="1838" w:type="dxa"/>
            <w:shd w:val="clear" w:color="auto" w:fill="D9D9D9"/>
            <w:tcMar>
              <w:top w:w="28" w:type="dxa"/>
              <w:bottom w:w="28" w:type="dxa"/>
            </w:tcMar>
            <w:vAlign w:val="center"/>
          </w:tcPr>
          <w:p w14:paraId="6C092DA3" w14:textId="77777777" w:rsidR="001F4B75" w:rsidRPr="001F4B75" w:rsidRDefault="001F4B75" w:rsidP="001F4B75">
            <w:pPr>
              <w:spacing w:line="276" w:lineRule="auto"/>
              <w:contextualSpacing/>
              <w:jc w:val="center"/>
              <w:rPr>
                <w:rFonts w:ascii="Calibri" w:hAnsi="Calibri"/>
                <w:b/>
                <w:szCs w:val="22"/>
              </w:rPr>
            </w:pPr>
            <w:r w:rsidRPr="001F4B75">
              <w:rPr>
                <w:rFonts w:ascii="Calibri" w:hAnsi="Calibri" w:cs="Arial"/>
                <w:b/>
                <w:bCs/>
                <w:sz w:val="20"/>
                <w:szCs w:val="20"/>
              </w:rPr>
              <w:t>Poids</w:t>
            </w:r>
          </w:p>
        </w:tc>
      </w:tr>
      <w:tr w:rsidR="001F4B75" w:rsidRPr="001F4B75" w14:paraId="10F67E7F" w14:textId="77777777" w:rsidTr="00FA1484">
        <w:trPr>
          <w:trHeight w:val="227"/>
        </w:trPr>
        <w:tc>
          <w:tcPr>
            <w:tcW w:w="8369" w:type="dxa"/>
            <w:gridSpan w:val="3"/>
            <w:tcMar>
              <w:top w:w="28" w:type="dxa"/>
              <w:bottom w:w="28" w:type="dxa"/>
            </w:tcMar>
            <w:vAlign w:val="center"/>
          </w:tcPr>
          <w:p w14:paraId="2F290D09" w14:textId="77777777" w:rsidR="001F4B75" w:rsidRPr="001F4B75" w:rsidRDefault="001F4B75" w:rsidP="001F4B75">
            <w:pPr>
              <w:spacing w:line="276" w:lineRule="auto"/>
              <w:contextualSpacing/>
              <w:jc w:val="left"/>
              <w:rPr>
                <w:rFonts w:ascii="Calibri" w:hAnsi="Calibri" w:cs="Arial"/>
                <w:sz w:val="20"/>
                <w:szCs w:val="20"/>
              </w:rPr>
            </w:pPr>
            <w:r w:rsidRPr="001F4B75">
              <w:rPr>
                <w:rFonts w:ascii="Calibri" w:hAnsi="Calibri"/>
                <w:sz w:val="20"/>
                <w:szCs w:val="20"/>
              </w:rPr>
              <w:t>1 Prix</w:t>
            </w:r>
          </w:p>
        </w:tc>
        <w:tc>
          <w:tcPr>
            <w:tcW w:w="1838" w:type="dxa"/>
            <w:tcMar>
              <w:top w:w="28" w:type="dxa"/>
              <w:bottom w:w="28" w:type="dxa"/>
            </w:tcMar>
            <w:vAlign w:val="center"/>
          </w:tcPr>
          <w:p w14:paraId="54E5DA59" w14:textId="77777777" w:rsidR="001F4B75" w:rsidRPr="001F4B75" w:rsidRDefault="001F4B75" w:rsidP="001F4B75">
            <w:pPr>
              <w:spacing w:line="276" w:lineRule="auto"/>
              <w:ind w:left="179" w:right="176"/>
              <w:contextualSpacing/>
              <w:jc w:val="left"/>
              <w:rPr>
                <w:rFonts w:ascii="Calibri" w:hAnsi="Calibri" w:cs="Arial"/>
                <w:sz w:val="20"/>
                <w:szCs w:val="20"/>
              </w:rPr>
            </w:pPr>
            <w:r w:rsidRPr="001F4B75">
              <w:rPr>
                <w:rFonts w:ascii="Calibri" w:hAnsi="Calibri" w:cs="Arial"/>
                <w:sz w:val="20"/>
                <w:szCs w:val="20"/>
              </w:rPr>
              <w:t>55%</w:t>
            </w:r>
          </w:p>
        </w:tc>
      </w:tr>
      <w:tr w:rsidR="001F4B75" w:rsidRPr="001F4B75" w14:paraId="00A1F31C" w14:textId="77777777" w:rsidTr="00FA1484">
        <w:trPr>
          <w:trHeight w:val="227"/>
        </w:trPr>
        <w:tc>
          <w:tcPr>
            <w:tcW w:w="8369" w:type="dxa"/>
            <w:gridSpan w:val="3"/>
            <w:tcMar>
              <w:top w:w="28" w:type="dxa"/>
              <w:bottom w:w="28" w:type="dxa"/>
            </w:tcMar>
            <w:vAlign w:val="center"/>
          </w:tcPr>
          <w:p w14:paraId="5B5F92C5" w14:textId="77777777" w:rsidR="001F4B75" w:rsidRPr="001F4B75" w:rsidRDefault="001F4B75" w:rsidP="001F4B75">
            <w:pPr>
              <w:spacing w:line="276" w:lineRule="auto"/>
              <w:contextualSpacing/>
              <w:jc w:val="left"/>
              <w:rPr>
                <w:rFonts w:ascii="Calibri" w:hAnsi="Calibri" w:cs="Arial"/>
                <w:sz w:val="20"/>
                <w:szCs w:val="20"/>
              </w:rPr>
            </w:pPr>
            <w:r w:rsidRPr="001F4B75">
              <w:rPr>
                <w:rFonts w:ascii="Calibri" w:hAnsi="Calibri"/>
                <w:sz w:val="20"/>
                <w:szCs w:val="20"/>
              </w:rPr>
              <w:t>2 Qualité technique</w:t>
            </w:r>
          </w:p>
        </w:tc>
        <w:tc>
          <w:tcPr>
            <w:tcW w:w="1838" w:type="dxa"/>
            <w:tcMar>
              <w:top w:w="28" w:type="dxa"/>
              <w:bottom w:w="28" w:type="dxa"/>
            </w:tcMar>
            <w:vAlign w:val="center"/>
          </w:tcPr>
          <w:p w14:paraId="7C8E7817" w14:textId="77777777" w:rsidR="001F4B75" w:rsidRPr="001F4B75" w:rsidRDefault="001F4B75" w:rsidP="001F4B75">
            <w:pPr>
              <w:spacing w:line="276" w:lineRule="auto"/>
              <w:ind w:left="179" w:right="176"/>
              <w:contextualSpacing/>
              <w:jc w:val="left"/>
              <w:rPr>
                <w:rFonts w:ascii="Calibri" w:hAnsi="Calibri" w:cs="Arial"/>
                <w:sz w:val="20"/>
                <w:szCs w:val="20"/>
              </w:rPr>
            </w:pPr>
            <w:r w:rsidRPr="001F4B75">
              <w:rPr>
                <w:rFonts w:ascii="Calibri" w:hAnsi="Calibri" w:cs="Arial"/>
                <w:sz w:val="20"/>
                <w:szCs w:val="20"/>
              </w:rPr>
              <w:t>40%</w:t>
            </w:r>
          </w:p>
        </w:tc>
      </w:tr>
      <w:tr w:rsidR="001F4B75" w:rsidRPr="001F4B75" w14:paraId="45E79091" w14:textId="77777777" w:rsidTr="00FA1484">
        <w:trPr>
          <w:trHeight w:val="227"/>
        </w:trPr>
        <w:tc>
          <w:tcPr>
            <w:tcW w:w="1281" w:type="dxa"/>
            <w:tcMar>
              <w:top w:w="28" w:type="dxa"/>
              <w:bottom w:w="28" w:type="dxa"/>
            </w:tcMar>
          </w:tcPr>
          <w:p w14:paraId="5FF82A40" w14:textId="77777777" w:rsidR="001F4B75" w:rsidRPr="001F4B75" w:rsidRDefault="001F4B75" w:rsidP="001F4B75">
            <w:pPr>
              <w:spacing w:line="276" w:lineRule="auto"/>
              <w:contextualSpacing/>
              <w:jc w:val="left"/>
              <w:rPr>
                <w:rFonts w:ascii="Calibri" w:hAnsi="Calibri" w:cs="Arial"/>
                <w:sz w:val="20"/>
                <w:szCs w:val="20"/>
              </w:rPr>
            </w:pPr>
          </w:p>
        </w:tc>
        <w:tc>
          <w:tcPr>
            <w:tcW w:w="7088" w:type="dxa"/>
            <w:gridSpan w:val="2"/>
            <w:vAlign w:val="center"/>
          </w:tcPr>
          <w:p w14:paraId="4E79B21E" w14:textId="77777777" w:rsidR="001F4B75" w:rsidRPr="001F4B75" w:rsidRDefault="001F4B75" w:rsidP="001F4B75">
            <w:pPr>
              <w:spacing w:line="276" w:lineRule="auto"/>
              <w:ind w:left="41" w:right="147"/>
              <w:contextualSpacing/>
              <w:jc w:val="left"/>
              <w:rPr>
                <w:rFonts w:ascii="Calibri" w:hAnsi="Calibri" w:cs="Arial"/>
                <w:sz w:val="20"/>
                <w:szCs w:val="20"/>
              </w:rPr>
            </w:pPr>
            <w:r w:rsidRPr="001F4B75">
              <w:rPr>
                <w:rFonts w:ascii="Calibri" w:hAnsi="Calibri" w:cs="Arial"/>
                <w:sz w:val="20"/>
                <w:szCs w:val="20"/>
              </w:rPr>
              <w:t>2.1 Contenu des phases d’initialisation et de réversibilité</w:t>
            </w:r>
          </w:p>
        </w:tc>
        <w:tc>
          <w:tcPr>
            <w:tcW w:w="1838" w:type="dxa"/>
            <w:tcMar>
              <w:top w:w="28" w:type="dxa"/>
              <w:bottom w:w="28" w:type="dxa"/>
            </w:tcMar>
            <w:vAlign w:val="center"/>
          </w:tcPr>
          <w:p w14:paraId="2DB2F82D" w14:textId="77777777" w:rsidR="001F4B75" w:rsidRPr="001F4B75" w:rsidRDefault="001F4B75" w:rsidP="001F4B75">
            <w:pPr>
              <w:spacing w:line="276" w:lineRule="auto"/>
              <w:ind w:left="179" w:right="176"/>
              <w:contextualSpacing/>
              <w:jc w:val="center"/>
              <w:rPr>
                <w:rFonts w:ascii="Calibri" w:hAnsi="Calibri" w:cs="Arial"/>
                <w:sz w:val="20"/>
                <w:szCs w:val="20"/>
              </w:rPr>
            </w:pPr>
            <w:r w:rsidRPr="001F4B75">
              <w:rPr>
                <w:rFonts w:ascii="Calibri" w:hAnsi="Calibri" w:cs="Arial"/>
                <w:sz w:val="20"/>
                <w:szCs w:val="20"/>
              </w:rPr>
              <w:t>8 %</w:t>
            </w:r>
          </w:p>
        </w:tc>
      </w:tr>
      <w:tr w:rsidR="001F4B75" w:rsidRPr="001F4B75" w14:paraId="1B3B702C" w14:textId="77777777" w:rsidTr="00FA1484">
        <w:trPr>
          <w:trHeight w:val="227"/>
        </w:trPr>
        <w:tc>
          <w:tcPr>
            <w:tcW w:w="2699" w:type="dxa"/>
            <w:gridSpan w:val="2"/>
            <w:tcMar>
              <w:top w:w="28" w:type="dxa"/>
              <w:bottom w:w="28" w:type="dxa"/>
            </w:tcMar>
            <w:vAlign w:val="center"/>
          </w:tcPr>
          <w:p w14:paraId="5FA1E9AF" w14:textId="77777777" w:rsidR="001F4B75" w:rsidRPr="001F4B75" w:rsidRDefault="001F4B75" w:rsidP="001F4B75">
            <w:pPr>
              <w:tabs>
                <w:tab w:val="left" w:pos="1100"/>
                <w:tab w:val="right" w:leader="dot" w:pos="9061"/>
              </w:tabs>
              <w:ind w:left="40" w:right="147"/>
              <w:contextualSpacing/>
              <w:jc w:val="left"/>
              <w:rPr>
                <w:rFonts w:ascii="Calibri" w:hAnsi="Calibri"/>
                <w:noProof/>
                <w:sz w:val="20"/>
                <w:szCs w:val="20"/>
                <w:highlight w:val="yellow"/>
              </w:rPr>
            </w:pPr>
          </w:p>
        </w:tc>
        <w:tc>
          <w:tcPr>
            <w:tcW w:w="5670" w:type="dxa"/>
            <w:vAlign w:val="center"/>
          </w:tcPr>
          <w:p w14:paraId="618EC4B3" w14:textId="77777777" w:rsidR="001F4B75" w:rsidRPr="001F4B75" w:rsidRDefault="001F4B75" w:rsidP="001F4B75">
            <w:pPr>
              <w:ind w:left="40" w:right="147"/>
              <w:contextualSpacing/>
              <w:jc w:val="left"/>
              <w:rPr>
                <w:rFonts w:ascii="Calibri" w:hAnsi="Calibri" w:cs="Arial"/>
                <w:sz w:val="20"/>
                <w:szCs w:val="20"/>
              </w:rPr>
            </w:pPr>
            <w:r w:rsidRPr="001F4B75">
              <w:rPr>
                <w:rFonts w:ascii="Calibri" w:hAnsi="Calibri"/>
                <w:noProof/>
                <w:sz w:val="20"/>
                <w:szCs w:val="20"/>
              </w:rPr>
              <w:t>2.1.1 Prise en compte des enjeux</w:t>
            </w:r>
          </w:p>
        </w:tc>
        <w:tc>
          <w:tcPr>
            <w:tcW w:w="1838" w:type="dxa"/>
            <w:tcMar>
              <w:top w:w="28" w:type="dxa"/>
              <w:bottom w:w="28" w:type="dxa"/>
            </w:tcMar>
            <w:vAlign w:val="center"/>
          </w:tcPr>
          <w:p w14:paraId="3D1CF6F9" w14:textId="77777777" w:rsidR="001F4B75" w:rsidRPr="001F4B75" w:rsidRDefault="001F4B75" w:rsidP="001F4B75">
            <w:pPr>
              <w:spacing w:line="276" w:lineRule="auto"/>
              <w:ind w:left="179" w:right="176"/>
              <w:contextualSpacing/>
              <w:jc w:val="right"/>
              <w:rPr>
                <w:rFonts w:ascii="Calibri" w:hAnsi="Calibri" w:cs="Arial"/>
                <w:sz w:val="20"/>
                <w:szCs w:val="20"/>
              </w:rPr>
            </w:pPr>
            <w:r w:rsidRPr="001F4B75">
              <w:rPr>
                <w:rFonts w:ascii="Calibri" w:hAnsi="Calibri" w:cs="Arial"/>
                <w:sz w:val="20"/>
                <w:szCs w:val="20"/>
              </w:rPr>
              <w:t>2%</w:t>
            </w:r>
          </w:p>
        </w:tc>
      </w:tr>
      <w:tr w:rsidR="001F4B75" w:rsidRPr="001F4B75" w14:paraId="48F643EE" w14:textId="77777777" w:rsidTr="00FA1484">
        <w:trPr>
          <w:trHeight w:val="227"/>
        </w:trPr>
        <w:tc>
          <w:tcPr>
            <w:tcW w:w="2699" w:type="dxa"/>
            <w:gridSpan w:val="2"/>
            <w:tcMar>
              <w:top w:w="28" w:type="dxa"/>
              <w:bottom w:w="28" w:type="dxa"/>
            </w:tcMar>
            <w:vAlign w:val="center"/>
          </w:tcPr>
          <w:p w14:paraId="524B06EC" w14:textId="77777777" w:rsidR="001F4B75" w:rsidRPr="001F4B75" w:rsidRDefault="001F4B75" w:rsidP="001F4B75">
            <w:pPr>
              <w:tabs>
                <w:tab w:val="left" w:pos="1100"/>
                <w:tab w:val="right" w:leader="dot" w:pos="9061"/>
              </w:tabs>
              <w:ind w:left="40" w:right="147"/>
              <w:contextualSpacing/>
              <w:jc w:val="left"/>
              <w:rPr>
                <w:rFonts w:ascii="Calibri" w:hAnsi="Calibri"/>
                <w:sz w:val="20"/>
                <w:szCs w:val="20"/>
              </w:rPr>
            </w:pPr>
          </w:p>
        </w:tc>
        <w:tc>
          <w:tcPr>
            <w:tcW w:w="5670" w:type="dxa"/>
            <w:vAlign w:val="center"/>
          </w:tcPr>
          <w:p w14:paraId="23557BC1" w14:textId="77777777" w:rsidR="001F4B75" w:rsidRPr="001F4B75" w:rsidRDefault="001F4B75" w:rsidP="001F4B75">
            <w:pPr>
              <w:ind w:left="40" w:right="147"/>
              <w:contextualSpacing/>
              <w:jc w:val="left"/>
              <w:rPr>
                <w:rFonts w:ascii="Calibri" w:hAnsi="Calibri" w:cs="Arial"/>
                <w:sz w:val="20"/>
                <w:szCs w:val="20"/>
              </w:rPr>
            </w:pPr>
            <w:r w:rsidRPr="001F4B75">
              <w:rPr>
                <w:rFonts w:ascii="Calibri" w:hAnsi="Calibri"/>
                <w:noProof/>
                <w:sz w:val="20"/>
                <w:szCs w:val="20"/>
              </w:rPr>
              <w:t>2.1.2 Phase initialisation</w:t>
            </w:r>
          </w:p>
        </w:tc>
        <w:tc>
          <w:tcPr>
            <w:tcW w:w="1838" w:type="dxa"/>
            <w:tcMar>
              <w:top w:w="28" w:type="dxa"/>
              <w:bottom w:w="28" w:type="dxa"/>
            </w:tcMar>
            <w:vAlign w:val="center"/>
          </w:tcPr>
          <w:p w14:paraId="217963CC" w14:textId="77777777" w:rsidR="001F4B75" w:rsidRPr="001F4B75" w:rsidRDefault="001F4B75" w:rsidP="001F4B75">
            <w:pPr>
              <w:spacing w:line="276" w:lineRule="auto"/>
              <w:ind w:left="179" w:right="176"/>
              <w:contextualSpacing/>
              <w:jc w:val="right"/>
              <w:rPr>
                <w:rFonts w:ascii="Calibri" w:hAnsi="Calibri" w:cs="Arial"/>
                <w:sz w:val="20"/>
                <w:szCs w:val="20"/>
              </w:rPr>
            </w:pPr>
            <w:r w:rsidRPr="001F4B75">
              <w:rPr>
                <w:rFonts w:ascii="Calibri" w:hAnsi="Calibri" w:cs="Arial"/>
                <w:sz w:val="20"/>
                <w:szCs w:val="20"/>
              </w:rPr>
              <w:t>4%</w:t>
            </w:r>
          </w:p>
        </w:tc>
      </w:tr>
      <w:tr w:rsidR="001F4B75" w:rsidRPr="001F4B75" w14:paraId="3B0E9152" w14:textId="77777777" w:rsidTr="00FA1484">
        <w:trPr>
          <w:trHeight w:val="227"/>
        </w:trPr>
        <w:tc>
          <w:tcPr>
            <w:tcW w:w="2699" w:type="dxa"/>
            <w:gridSpan w:val="2"/>
            <w:tcMar>
              <w:top w:w="28" w:type="dxa"/>
              <w:bottom w:w="28" w:type="dxa"/>
            </w:tcMar>
            <w:vAlign w:val="center"/>
          </w:tcPr>
          <w:p w14:paraId="2A98CB7E" w14:textId="77777777" w:rsidR="001F4B75" w:rsidRPr="001F4B75" w:rsidRDefault="001F4B75" w:rsidP="001F4B75">
            <w:pPr>
              <w:spacing w:line="276" w:lineRule="auto"/>
              <w:ind w:left="41" w:right="147"/>
              <w:contextualSpacing/>
              <w:jc w:val="left"/>
              <w:rPr>
                <w:rFonts w:ascii="Calibri" w:hAnsi="Calibri" w:cs="Arial"/>
                <w:sz w:val="20"/>
                <w:szCs w:val="20"/>
              </w:rPr>
            </w:pPr>
          </w:p>
        </w:tc>
        <w:tc>
          <w:tcPr>
            <w:tcW w:w="5670" w:type="dxa"/>
            <w:vAlign w:val="center"/>
          </w:tcPr>
          <w:p w14:paraId="42C365EF" w14:textId="77777777" w:rsidR="001F4B75" w:rsidRPr="001F4B75" w:rsidRDefault="001F4B75" w:rsidP="001F4B75">
            <w:pPr>
              <w:ind w:left="40" w:right="147"/>
              <w:contextualSpacing/>
              <w:jc w:val="left"/>
              <w:rPr>
                <w:rFonts w:ascii="Calibri" w:hAnsi="Calibri" w:cs="Arial"/>
                <w:sz w:val="20"/>
                <w:szCs w:val="20"/>
              </w:rPr>
            </w:pPr>
            <w:r w:rsidRPr="001F4B75">
              <w:rPr>
                <w:rFonts w:ascii="Calibri" w:hAnsi="Calibri"/>
                <w:noProof/>
                <w:sz w:val="20"/>
                <w:szCs w:val="20"/>
              </w:rPr>
              <w:t>2.1.3 Phase de réversibilité</w:t>
            </w:r>
          </w:p>
        </w:tc>
        <w:tc>
          <w:tcPr>
            <w:tcW w:w="1838" w:type="dxa"/>
            <w:tcMar>
              <w:top w:w="28" w:type="dxa"/>
              <w:bottom w:w="28" w:type="dxa"/>
            </w:tcMar>
            <w:vAlign w:val="center"/>
          </w:tcPr>
          <w:p w14:paraId="5D2A4E66" w14:textId="77777777" w:rsidR="001F4B75" w:rsidRPr="001F4B75" w:rsidRDefault="001F4B75" w:rsidP="001F4B75">
            <w:pPr>
              <w:spacing w:line="276" w:lineRule="auto"/>
              <w:ind w:left="179" w:right="176"/>
              <w:contextualSpacing/>
              <w:jc w:val="right"/>
              <w:rPr>
                <w:rFonts w:ascii="Calibri" w:hAnsi="Calibri" w:cs="Arial"/>
                <w:sz w:val="20"/>
                <w:szCs w:val="20"/>
              </w:rPr>
            </w:pPr>
            <w:r w:rsidRPr="001F4B75">
              <w:rPr>
                <w:rFonts w:ascii="Calibri" w:hAnsi="Calibri" w:cs="Arial"/>
                <w:sz w:val="20"/>
                <w:szCs w:val="20"/>
              </w:rPr>
              <w:t>2%</w:t>
            </w:r>
          </w:p>
        </w:tc>
      </w:tr>
      <w:tr w:rsidR="001F4B75" w:rsidRPr="001F4B75" w14:paraId="21BB6719" w14:textId="77777777" w:rsidTr="00FA1484">
        <w:trPr>
          <w:trHeight w:val="227"/>
        </w:trPr>
        <w:tc>
          <w:tcPr>
            <w:tcW w:w="1281" w:type="dxa"/>
            <w:tcMar>
              <w:top w:w="28" w:type="dxa"/>
              <w:bottom w:w="28" w:type="dxa"/>
            </w:tcMar>
          </w:tcPr>
          <w:p w14:paraId="38E9D0B4" w14:textId="77777777" w:rsidR="001F4B75" w:rsidRPr="001F4B75" w:rsidRDefault="001F4B75" w:rsidP="001F4B75">
            <w:pPr>
              <w:spacing w:line="276" w:lineRule="auto"/>
              <w:contextualSpacing/>
              <w:jc w:val="left"/>
              <w:rPr>
                <w:rFonts w:ascii="Calibri" w:hAnsi="Calibri" w:cs="Arial"/>
                <w:sz w:val="20"/>
                <w:szCs w:val="20"/>
              </w:rPr>
            </w:pPr>
          </w:p>
        </w:tc>
        <w:tc>
          <w:tcPr>
            <w:tcW w:w="7088" w:type="dxa"/>
            <w:gridSpan w:val="2"/>
            <w:vAlign w:val="center"/>
          </w:tcPr>
          <w:p w14:paraId="7CF86207" w14:textId="77777777" w:rsidR="001F4B75" w:rsidRPr="001F4B75" w:rsidRDefault="001F4B75" w:rsidP="001F4B75">
            <w:pPr>
              <w:spacing w:line="276" w:lineRule="auto"/>
              <w:ind w:left="41" w:right="147"/>
              <w:contextualSpacing/>
              <w:jc w:val="left"/>
              <w:rPr>
                <w:rFonts w:ascii="Calibri" w:hAnsi="Calibri" w:cs="Arial"/>
                <w:sz w:val="20"/>
                <w:szCs w:val="20"/>
              </w:rPr>
            </w:pPr>
            <w:r w:rsidRPr="001F4B75">
              <w:rPr>
                <w:rFonts w:ascii="Calibri" w:hAnsi="Calibri" w:cs="Arial"/>
                <w:sz w:val="20"/>
                <w:szCs w:val="20"/>
              </w:rPr>
              <w:t>2.2 Délais des phases d’initialisation et de réversibilité</w:t>
            </w:r>
          </w:p>
        </w:tc>
        <w:tc>
          <w:tcPr>
            <w:tcW w:w="1838" w:type="dxa"/>
            <w:tcMar>
              <w:top w:w="28" w:type="dxa"/>
              <w:bottom w:w="28" w:type="dxa"/>
            </w:tcMar>
            <w:vAlign w:val="center"/>
          </w:tcPr>
          <w:p w14:paraId="5FD5A22C" w14:textId="77777777" w:rsidR="001F4B75" w:rsidRPr="001F4B75" w:rsidRDefault="001F4B75" w:rsidP="001F4B75">
            <w:pPr>
              <w:spacing w:line="276" w:lineRule="auto"/>
              <w:ind w:left="179" w:right="176"/>
              <w:contextualSpacing/>
              <w:jc w:val="center"/>
              <w:rPr>
                <w:rFonts w:ascii="Calibri" w:hAnsi="Calibri" w:cs="Arial"/>
                <w:sz w:val="20"/>
                <w:szCs w:val="20"/>
              </w:rPr>
            </w:pPr>
            <w:r w:rsidRPr="001F4B75">
              <w:rPr>
                <w:rFonts w:ascii="Calibri" w:hAnsi="Calibri" w:cs="Arial"/>
                <w:sz w:val="20"/>
                <w:szCs w:val="20"/>
              </w:rPr>
              <w:t>4 %</w:t>
            </w:r>
          </w:p>
        </w:tc>
      </w:tr>
      <w:tr w:rsidR="001F4B75" w:rsidRPr="001F4B75" w14:paraId="1E515547" w14:textId="77777777" w:rsidTr="00FA1484">
        <w:trPr>
          <w:trHeight w:val="227"/>
        </w:trPr>
        <w:tc>
          <w:tcPr>
            <w:tcW w:w="1281" w:type="dxa"/>
            <w:tcMar>
              <w:top w:w="28" w:type="dxa"/>
              <w:bottom w:w="28" w:type="dxa"/>
            </w:tcMar>
          </w:tcPr>
          <w:p w14:paraId="2D6F0040" w14:textId="77777777" w:rsidR="001F4B75" w:rsidRPr="001F4B75" w:rsidRDefault="001F4B75" w:rsidP="001F4B75">
            <w:pPr>
              <w:spacing w:line="276" w:lineRule="auto"/>
              <w:contextualSpacing/>
              <w:jc w:val="left"/>
              <w:rPr>
                <w:rFonts w:ascii="Calibri" w:hAnsi="Calibri"/>
                <w:sz w:val="20"/>
                <w:szCs w:val="20"/>
              </w:rPr>
            </w:pPr>
          </w:p>
        </w:tc>
        <w:tc>
          <w:tcPr>
            <w:tcW w:w="7088" w:type="dxa"/>
            <w:gridSpan w:val="2"/>
            <w:vAlign w:val="center"/>
          </w:tcPr>
          <w:p w14:paraId="16696CBF" w14:textId="77777777" w:rsidR="001F4B75" w:rsidRPr="001F4B75" w:rsidRDefault="001F4B75" w:rsidP="001F4B75">
            <w:pPr>
              <w:spacing w:line="276" w:lineRule="auto"/>
              <w:ind w:left="41" w:right="147"/>
              <w:contextualSpacing/>
              <w:jc w:val="left"/>
              <w:rPr>
                <w:rFonts w:ascii="Calibri" w:hAnsi="Calibri" w:cs="Arial"/>
                <w:sz w:val="20"/>
                <w:szCs w:val="20"/>
              </w:rPr>
            </w:pPr>
            <w:r w:rsidRPr="001F4B75">
              <w:rPr>
                <w:rFonts w:ascii="Calibri" w:hAnsi="Calibri" w:cs="Arial"/>
                <w:sz w:val="20"/>
                <w:szCs w:val="20"/>
              </w:rPr>
              <w:t>2.3 Moyens et procédures garantissant la qualité de service</w:t>
            </w:r>
          </w:p>
        </w:tc>
        <w:tc>
          <w:tcPr>
            <w:tcW w:w="1838" w:type="dxa"/>
            <w:tcMar>
              <w:top w:w="28" w:type="dxa"/>
              <w:bottom w:w="28" w:type="dxa"/>
            </w:tcMar>
            <w:vAlign w:val="center"/>
          </w:tcPr>
          <w:p w14:paraId="657D9887" w14:textId="77777777" w:rsidR="001F4B75" w:rsidRPr="001F4B75" w:rsidRDefault="001F4B75" w:rsidP="001F4B75">
            <w:pPr>
              <w:spacing w:line="276" w:lineRule="auto"/>
              <w:ind w:left="179" w:right="176"/>
              <w:contextualSpacing/>
              <w:jc w:val="center"/>
              <w:rPr>
                <w:rFonts w:ascii="Calibri" w:hAnsi="Calibri" w:cs="Arial"/>
                <w:sz w:val="20"/>
                <w:szCs w:val="20"/>
              </w:rPr>
            </w:pPr>
            <w:r w:rsidRPr="001F4B75">
              <w:rPr>
                <w:rFonts w:ascii="Calibri" w:hAnsi="Calibri" w:cs="Arial"/>
                <w:sz w:val="20"/>
                <w:szCs w:val="20"/>
              </w:rPr>
              <w:t>16 %</w:t>
            </w:r>
          </w:p>
        </w:tc>
      </w:tr>
      <w:tr w:rsidR="001F4B75" w:rsidRPr="001F4B75" w14:paraId="3A413A89" w14:textId="77777777" w:rsidTr="00FA1484">
        <w:trPr>
          <w:trHeight w:val="227"/>
        </w:trPr>
        <w:tc>
          <w:tcPr>
            <w:tcW w:w="2699" w:type="dxa"/>
            <w:gridSpan w:val="2"/>
            <w:tcMar>
              <w:top w:w="28" w:type="dxa"/>
              <w:bottom w:w="28" w:type="dxa"/>
            </w:tcMar>
            <w:vAlign w:val="center"/>
          </w:tcPr>
          <w:p w14:paraId="31413D4A" w14:textId="77777777" w:rsidR="001F4B75" w:rsidRPr="001F4B75" w:rsidRDefault="001F4B75" w:rsidP="001F4B75">
            <w:pPr>
              <w:spacing w:line="276" w:lineRule="auto"/>
              <w:ind w:left="41" w:right="147"/>
              <w:contextualSpacing/>
              <w:jc w:val="left"/>
              <w:rPr>
                <w:rFonts w:ascii="Calibri" w:hAnsi="Calibri" w:cs="Arial"/>
                <w:sz w:val="20"/>
                <w:szCs w:val="20"/>
              </w:rPr>
            </w:pPr>
          </w:p>
        </w:tc>
        <w:tc>
          <w:tcPr>
            <w:tcW w:w="5670" w:type="dxa"/>
            <w:vAlign w:val="center"/>
          </w:tcPr>
          <w:p w14:paraId="2ED91813" w14:textId="77777777" w:rsidR="001F4B75" w:rsidRPr="001F4B75" w:rsidRDefault="001F4B75" w:rsidP="001F4B75">
            <w:pPr>
              <w:ind w:left="40" w:right="147"/>
              <w:contextualSpacing/>
              <w:jc w:val="left"/>
              <w:rPr>
                <w:rFonts w:ascii="Calibri" w:hAnsi="Calibri"/>
                <w:noProof/>
                <w:szCs w:val="22"/>
              </w:rPr>
            </w:pPr>
            <w:r w:rsidRPr="001F4B75">
              <w:rPr>
                <w:rFonts w:ascii="Calibri" w:hAnsi="Calibri"/>
                <w:noProof/>
                <w:sz w:val="20"/>
                <w:szCs w:val="20"/>
              </w:rPr>
              <w:t>2.3.1 Fonctionnement général</w:t>
            </w:r>
          </w:p>
        </w:tc>
        <w:tc>
          <w:tcPr>
            <w:tcW w:w="1838" w:type="dxa"/>
            <w:tcMar>
              <w:top w:w="28" w:type="dxa"/>
              <w:bottom w:w="28" w:type="dxa"/>
            </w:tcMar>
            <w:vAlign w:val="center"/>
          </w:tcPr>
          <w:p w14:paraId="597D62B9" w14:textId="77777777" w:rsidR="001F4B75" w:rsidRPr="001F4B75" w:rsidRDefault="001F4B75" w:rsidP="001F4B75">
            <w:pPr>
              <w:spacing w:line="276" w:lineRule="auto"/>
              <w:ind w:left="179" w:right="176"/>
              <w:contextualSpacing/>
              <w:jc w:val="right"/>
              <w:rPr>
                <w:rFonts w:ascii="Calibri" w:hAnsi="Calibri" w:cs="Arial"/>
                <w:sz w:val="20"/>
                <w:szCs w:val="20"/>
              </w:rPr>
            </w:pPr>
            <w:r w:rsidRPr="001F4B75">
              <w:rPr>
                <w:rFonts w:ascii="Calibri" w:hAnsi="Calibri" w:cs="Arial"/>
                <w:sz w:val="20"/>
                <w:szCs w:val="20"/>
              </w:rPr>
              <w:t>3%</w:t>
            </w:r>
          </w:p>
        </w:tc>
      </w:tr>
      <w:tr w:rsidR="001F4B75" w:rsidRPr="001F4B75" w14:paraId="594437C9" w14:textId="77777777" w:rsidTr="00FA1484">
        <w:trPr>
          <w:trHeight w:val="227"/>
        </w:trPr>
        <w:tc>
          <w:tcPr>
            <w:tcW w:w="2699" w:type="dxa"/>
            <w:gridSpan w:val="2"/>
            <w:tcMar>
              <w:top w:w="28" w:type="dxa"/>
              <w:bottom w:w="28" w:type="dxa"/>
            </w:tcMar>
            <w:vAlign w:val="center"/>
          </w:tcPr>
          <w:p w14:paraId="736F5FC0" w14:textId="77777777" w:rsidR="001F4B75" w:rsidRPr="001F4B75" w:rsidRDefault="001F4B75" w:rsidP="001F4B75">
            <w:pPr>
              <w:spacing w:line="276" w:lineRule="auto"/>
              <w:ind w:left="41" w:right="147"/>
              <w:contextualSpacing/>
              <w:jc w:val="left"/>
              <w:rPr>
                <w:rFonts w:ascii="Calibri" w:hAnsi="Calibri" w:cs="Arial"/>
                <w:sz w:val="20"/>
                <w:szCs w:val="20"/>
              </w:rPr>
            </w:pPr>
          </w:p>
        </w:tc>
        <w:tc>
          <w:tcPr>
            <w:tcW w:w="5670" w:type="dxa"/>
            <w:vAlign w:val="center"/>
          </w:tcPr>
          <w:p w14:paraId="12B93B9E" w14:textId="77777777" w:rsidR="001F4B75" w:rsidRPr="001F4B75" w:rsidRDefault="001F4B75" w:rsidP="001F4B75">
            <w:pPr>
              <w:tabs>
                <w:tab w:val="left" w:pos="1100"/>
                <w:tab w:val="right" w:leader="dot" w:pos="9061"/>
              </w:tabs>
              <w:ind w:left="40" w:right="147"/>
              <w:contextualSpacing/>
              <w:jc w:val="left"/>
              <w:rPr>
                <w:rFonts w:ascii="Calibri" w:hAnsi="Calibri" w:cs="Arial"/>
                <w:sz w:val="20"/>
                <w:szCs w:val="20"/>
              </w:rPr>
            </w:pPr>
            <w:r w:rsidRPr="001F4B75">
              <w:rPr>
                <w:rFonts w:ascii="Calibri" w:hAnsi="Calibri"/>
                <w:noProof/>
                <w:sz w:val="20"/>
                <w:szCs w:val="20"/>
              </w:rPr>
              <w:t>2.3.2 Unités d’œuvres et fournitures</w:t>
            </w:r>
          </w:p>
        </w:tc>
        <w:tc>
          <w:tcPr>
            <w:tcW w:w="1838" w:type="dxa"/>
            <w:tcMar>
              <w:top w:w="28" w:type="dxa"/>
              <w:bottom w:w="28" w:type="dxa"/>
            </w:tcMar>
            <w:vAlign w:val="center"/>
          </w:tcPr>
          <w:p w14:paraId="6730E168" w14:textId="77777777" w:rsidR="001F4B75" w:rsidRPr="001F4B75" w:rsidRDefault="001F4B75" w:rsidP="001F4B75">
            <w:pPr>
              <w:spacing w:line="276" w:lineRule="auto"/>
              <w:ind w:left="179" w:right="176"/>
              <w:contextualSpacing/>
              <w:jc w:val="right"/>
              <w:rPr>
                <w:rFonts w:ascii="Calibri" w:hAnsi="Calibri" w:cs="Arial"/>
                <w:sz w:val="20"/>
                <w:szCs w:val="20"/>
              </w:rPr>
            </w:pPr>
            <w:r w:rsidRPr="001F4B75">
              <w:rPr>
                <w:rFonts w:ascii="Calibri" w:hAnsi="Calibri" w:cs="Arial"/>
                <w:sz w:val="20"/>
                <w:szCs w:val="20"/>
              </w:rPr>
              <w:t>3%</w:t>
            </w:r>
          </w:p>
        </w:tc>
      </w:tr>
      <w:tr w:rsidR="001F4B75" w:rsidRPr="001F4B75" w14:paraId="15EE0F7D" w14:textId="77777777" w:rsidTr="00FA1484">
        <w:trPr>
          <w:trHeight w:val="227"/>
        </w:trPr>
        <w:tc>
          <w:tcPr>
            <w:tcW w:w="2699" w:type="dxa"/>
            <w:gridSpan w:val="2"/>
            <w:tcMar>
              <w:top w:w="28" w:type="dxa"/>
              <w:bottom w:w="28" w:type="dxa"/>
            </w:tcMar>
            <w:vAlign w:val="center"/>
          </w:tcPr>
          <w:p w14:paraId="291CEE2A" w14:textId="77777777" w:rsidR="001F4B75" w:rsidRPr="001F4B75" w:rsidRDefault="001F4B75" w:rsidP="001F4B75">
            <w:pPr>
              <w:spacing w:line="276" w:lineRule="auto"/>
              <w:ind w:left="41" w:right="147"/>
              <w:contextualSpacing/>
              <w:jc w:val="left"/>
              <w:rPr>
                <w:rFonts w:ascii="Calibri" w:hAnsi="Calibri" w:cs="Arial"/>
                <w:sz w:val="20"/>
                <w:szCs w:val="20"/>
              </w:rPr>
            </w:pPr>
          </w:p>
        </w:tc>
        <w:tc>
          <w:tcPr>
            <w:tcW w:w="5670" w:type="dxa"/>
            <w:vAlign w:val="center"/>
          </w:tcPr>
          <w:p w14:paraId="55E99A6C" w14:textId="77777777" w:rsidR="001F4B75" w:rsidRPr="001F4B75" w:rsidRDefault="001F4B75" w:rsidP="001F4B75">
            <w:pPr>
              <w:tabs>
                <w:tab w:val="left" w:pos="1100"/>
                <w:tab w:val="right" w:leader="dot" w:pos="9061"/>
              </w:tabs>
              <w:ind w:left="40" w:right="147"/>
              <w:contextualSpacing/>
              <w:jc w:val="left"/>
              <w:rPr>
                <w:rFonts w:ascii="Calibri" w:hAnsi="Calibri"/>
                <w:noProof/>
                <w:szCs w:val="22"/>
              </w:rPr>
            </w:pPr>
            <w:r w:rsidRPr="001F4B75">
              <w:rPr>
                <w:rFonts w:ascii="Calibri" w:hAnsi="Calibri"/>
                <w:noProof/>
                <w:sz w:val="20"/>
                <w:szCs w:val="20"/>
              </w:rPr>
              <w:t>2.3.3 Suivi du marché</w:t>
            </w:r>
          </w:p>
        </w:tc>
        <w:tc>
          <w:tcPr>
            <w:tcW w:w="1838" w:type="dxa"/>
            <w:tcMar>
              <w:top w:w="28" w:type="dxa"/>
              <w:bottom w:w="28" w:type="dxa"/>
            </w:tcMar>
            <w:vAlign w:val="center"/>
          </w:tcPr>
          <w:p w14:paraId="7DD600EA" w14:textId="77777777" w:rsidR="001F4B75" w:rsidRPr="001F4B75" w:rsidRDefault="001F4B75" w:rsidP="001F4B75">
            <w:pPr>
              <w:spacing w:line="276" w:lineRule="auto"/>
              <w:ind w:left="179" w:right="176"/>
              <w:contextualSpacing/>
              <w:jc w:val="right"/>
              <w:rPr>
                <w:rFonts w:ascii="Calibri" w:hAnsi="Calibri" w:cs="Arial"/>
                <w:sz w:val="20"/>
                <w:szCs w:val="20"/>
              </w:rPr>
            </w:pPr>
            <w:r w:rsidRPr="001F4B75">
              <w:rPr>
                <w:rFonts w:ascii="Calibri" w:hAnsi="Calibri" w:cs="Arial"/>
                <w:sz w:val="20"/>
                <w:szCs w:val="20"/>
              </w:rPr>
              <w:t>2%</w:t>
            </w:r>
          </w:p>
        </w:tc>
      </w:tr>
      <w:tr w:rsidR="001F4B75" w:rsidRPr="001F4B75" w14:paraId="09E9BC4D" w14:textId="77777777" w:rsidTr="00FA1484">
        <w:trPr>
          <w:trHeight w:val="227"/>
        </w:trPr>
        <w:tc>
          <w:tcPr>
            <w:tcW w:w="2699" w:type="dxa"/>
            <w:gridSpan w:val="2"/>
            <w:tcMar>
              <w:top w:w="28" w:type="dxa"/>
              <w:bottom w:w="28" w:type="dxa"/>
            </w:tcMar>
            <w:vAlign w:val="center"/>
          </w:tcPr>
          <w:p w14:paraId="68D4F943" w14:textId="77777777" w:rsidR="001F4B75" w:rsidRPr="001F4B75" w:rsidRDefault="001F4B75" w:rsidP="001F4B75">
            <w:pPr>
              <w:spacing w:line="276" w:lineRule="auto"/>
              <w:ind w:left="41" w:right="147"/>
              <w:contextualSpacing/>
              <w:jc w:val="left"/>
              <w:rPr>
                <w:rFonts w:ascii="Calibri" w:hAnsi="Calibri" w:cs="Arial"/>
                <w:sz w:val="20"/>
                <w:szCs w:val="20"/>
              </w:rPr>
            </w:pPr>
          </w:p>
        </w:tc>
        <w:tc>
          <w:tcPr>
            <w:tcW w:w="5670" w:type="dxa"/>
            <w:vAlign w:val="center"/>
          </w:tcPr>
          <w:p w14:paraId="4D6B6AC9" w14:textId="77777777" w:rsidR="001F4B75" w:rsidRPr="001F4B75" w:rsidRDefault="001F4B75" w:rsidP="001F4B75">
            <w:pPr>
              <w:tabs>
                <w:tab w:val="left" w:pos="1100"/>
                <w:tab w:val="right" w:leader="dot" w:pos="9061"/>
              </w:tabs>
              <w:ind w:left="40" w:right="147"/>
              <w:contextualSpacing/>
              <w:jc w:val="left"/>
              <w:rPr>
                <w:rFonts w:ascii="Calibri" w:hAnsi="Calibri"/>
                <w:sz w:val="20"/>
                <w:szCs w:val="20"/>
              </w:rPr>
            </w:pPr>
            <w:r w:rsidRPr="001F4B75">
              <w:rPr>
                <w:rFonts w:ascii="Calibri" w:hAnsi="Calibri"/>
                <w:noProof/>
                <w:sz w:val="20"/>
                <w:szCs w:val="20"/>
              </w:rPr>
              <w:t>2.3.4 Pilotage de la production</w:t>
            </w:r>
          </w:p>
        </w:tc>
        <w:tc>
          <w:tcPr>
            <w:tcW w:w="1838" w:type="dxa"/>
            <w:tcMar>
              <w:top w:w="28" w:type="dxa"/>
              <w:bottom w:w="28" w:type="dxa"/>
            </w:tcMar>
            <w:vAlign w:val="center"/>
          </w:tcPr>
          <w:p w14:paraId="2CEC8CFE" w14:textId="77777777" w:rsidR="001F4B75" w:rsidRPr="001F4B75" w:rsidRDefault="001F4B75" w:rsidP="001F4B75">
            <w:pPr>
              <w:spacing w:line="276" w:lineRule="auto"/>
              <w:ind w:left="179" w:right="176"/>
              <w:contextualSpacing/>
              <w:jc w:val="right"/>
              <w:rPr>
                <w:rFonts w:ascii="Calibri" w:hAnsi="Calibri" w:cs="Arial"/>
                <w:sz w:val="20"/>
                <w:szCs w:val="20"/>
              </w:rPr>
            </w:pPr>
            <w:r w:rsidRPr="001F4B75">
              <w:rPr>
                <w:rFonts w:ascii="Calibri" w:hAnsi="Calibri" w:cs="Arial"/>
                <w:sz w:val="20"/>
                <w:szCs w:val="20"/>
              </w:rPr>
              <w:t>5%</w:t>
            </w:r>
          </w:p>
        </w:tc>
      </w:tr>
      <w:tr w:rsidR="001F4B75" w:rsidRPr="001F4B75" w14:paraId="6CB68208" w14:textId="77777777" w:rsidTr="00FA1484">
        <w:trPr>
          <w:trHeight w:val="227"/>
        </w:trPr>
        <w:tc>
          <w:tcPr>
            <w:tcW w:w="2699" w:type="dxa"/>
            <w:gridSpan w:val="2"/>
            <w:tcMar>
              <w:top w:w="28" w:type="dxa"/>
              <w:bottom w:w="28" w:type="dxa"/>
            </w:tcMar>
            <w:vAlign w:val="center"/>
          </w:tcPr>
          <w:p w14:paraId="66E98926" w14:textId="77777777" w:rsidR="001F4B75" w:rsidRPr="001F4B75" w:rsidRDefault="001F4B75" w:rsidP="001F4B75">
            <w:pPr>
              <w:spacing w:line="276" w:lineRule="auto"/>
              <w:ind w:left="41" w:right="147"/>
              <w:contextualSpacing/>
              <w:jc w:val="left"/>
              <w:rPr>
                <w:rFonts w:ascii="Calibri" w:hAnsi="Calibri" w:cs="Arial"/>
                <w:sz w:val="20"/>
                <w:szCs w:val="20"/>
              </w:rPr>
            </w:pPr>
          </w:p>
        </w:tc>
        <w:tc>
          <w:tcPr>
            <w:tcW w:w="5670" w:type="dxa"/>
            <w:vAlign w:val="center"/>
          </w:tcPr>
          <w:p w14:paraId="283F52F8" w14:textId="77777777" w:rsidR="001F4B75" w:rsidRPr="001F4B75" w:rsidRDefault="001F4B75" w:rsidP="001F4B75">
            <w:pPr>
              <w:tabs>
                <w:tab w:val="left" w:pos="1100"/>
                <w:tab w:val="right" w:leader="dot" w:pos="9061"/>
              </w:tabs>
              <w:ind w:left="40" w:right="147"/>
              <w:contextualSpacing/>
              <w:jc w:val="left"/>
              <w:rPr>
                <w:rFonts w:ascii="Calibri" w:hAnsi="Calibri" w:cs="Arial"/>
                <w:sz w:val="20"/>
                <w:szCs w:val="20"/>
              </w:rPr>
            </w:pPr>
            <w:r w:rsidRPr="001F4B75">
              <w:rPr>
                <w:rFonts w:ascii="Calibri" w:hAnsi="Calibri"/>
                <w:noProof/>
                <w:sz w:val="20"/>
                <w:szCs w:val="20"/>
              </w:rPr>
              <w:t>2.3.5 Performance</w:t>
            </w:r>
          </w:p>
        </w:tc>
        <w:tc>
          <w:tcPr>
            <w:tcW w:w="1838" w:type="dxa"/>
            <w:tcMar>
              <w:top w:w="28" w:type="dxa"/>
              <w:bottom w:w="28" w:type="dxa"/>
            </w:tcMar>
            <w:vAlign w:val="center"/>
          </w:tcPr>
          <w:p w14:paraId="205EB79B" w14:textId="77777777" w:rsidR="001F4B75" w:rsidRPr="001F4B75" w:rsidRDefault="001F4B75" w:rsidP="001F4B75">
            <w:pPr>
              <w:spacing w:line="276" w:lineRule="auto"/>
              <w:ind w:left="179" w:right="176"/>
              <w:contextualSpacing/>
              <w:jc w:val="right"/>
              <w:rPr>
                <w:rFonts w:ascii="Calibri" w:hAnsi="Calibri" w:cs="Arial"/>
                <w:sz w:val="20"/>
                <w:szCs w:val="20"/>
              </w:rPr>
            </w:pPr>
            <w:r w:rsidRPr="001F4B75">
              <w:rPr>
                <w:rFonts w:ascii="Calibri" w:hAnsi="Calibri" w:cs="Arial"/>
                <w:sz w:val="20"/>
                <w:szCs w:val="20"/>
              </w:rPr>
              <w:t>3%</w:t>
            </w:r>
          </w:p>
        </w:tc>
      </w:tr>
      <w:tr w:rsidR="001F4B75" w:rsidRPr="001F4B75" w14:paraId="430AA70A" w14:textId="77777777" w:rsidTr="00FA1484">
        <w:trPr>
          <w:trHeight w:val="227"/>
        </w:trPr>
        <w:tc>
          <w:tcPr>
            <w:tcW w:w="1281" w:type="dxa"/>
            <w:tcMar>
              <w:top w:w="28" w:type="dxa"/>
              <w:bottom w:w="28" w:type="dxa"/>
            </w:tcMar>
          </w:tcPr>
          <w:p w14:paraId="30A76D1C" w14:textId="77777777" w:rsidR="001F4B75" w:rsidRPr="001F4B75" w:rsidRDefault="001F4B75" w:rsidP="001F4B75">
            <w:pPr>
              <w:spacing w:line="276" w:lineRule="auto"/>
              <w:contextualSpacing/>
              <w:jc w:val="left"/>
              <w:rPr>
                <w:rFonts w:ascii="Calibri" w:hAnsi="Calibri"/>
                <w:sz w:val="20"/>
                <w:szCs w:val="20"/>
              </w:rPr>
            </w:pPr>
          </w:p>
        </w:tc>
        <w:tc>
          <w:tcPr>
            <w:tcW w:w="7088" w:type="dxa"/>
            <w:gridSpan w:val="2"/>
            <w:vAlign w:val="center"/>
          </w:tcPr>
          <w:p w14:paraId="22119CEC" w14:textId="77777777" w:rsidR="001F4B75" w:rsidRPr="001F4B75" w:rsidRDefault="001F4B75" w:rsidP="001F4B75">
            <w:pPr>
              <w:spacing w:line="276" w:lineRule="auto"/>
              <w:ind w:left="41" w:right="147"/>
              <w:contextualSpacing/>
              <w:jc w:val="left"/>
              <w:rPr>
                <w:rFonts w:ascii="Calibri" w:hAnsi="Calibri" w:cs="Arial"/>
                <w:sz w:val="20"/>
                <w:szCs w:val="20"/>
              </w:rPr>
            </w:pPr>
            <w:r w:rsidRPr="001F4B75">
              <w:rPr>
                <w:rFonts w:ascii="Calibri" w:hAnsi="Calibri" w:cs="Arial"/>
                <w:sz w:val="20"/>
                <w:szCs w:val="20"/>
              </w:rPr>
              <w:t>2.4 Moyens et procédures garantissant la continuité de service</w:t>
            </w:r>
          </w:p>
        </w:tc>
        <w:tc>
          <w:tcPr>
            <w:tcW w:w="1838" w:type="dxa"/>
            <w:tcMar>
              <w:top w:w="28" w:type="dxa"/>
              <w:bottom w:w="28" w:type="dxa"/>
            </w:tcMar>
            <w:vAlign w:val="center"/>
          </w:tcPr>
          <w:p w14:paraId="18BDC3BB" w14:textId="77777777" w:rsidR="001F4B75" w:rsidRPr="001F4B75" w:rsidRDefault="001F4B75" w:rsidP="001F4B75">
            <w:pPr>
              <w:spacing w:line="276" w:lineRule="auto"/>
              <w:ind w:left="179" w:right="176"/>
              <w:contextualSpacing/>
              <w:jc w:val="center"/>
              <w:rPr>
                <w:rFonts w:ascii="Calibri" w:hAnsi="Calibri" w:cs="Arial"/>
                <w:sz w:val="20"/>
                <w:szCs w:val="20"/>
              </w:rPr>
            </w:pPr>
            <w:r w:rsidRPr="001F4B75">
              <w:rPr>
                <w:rFonts w:ascii="Calibri" w:hAnsi="Calibri" w:cs="Arial"/>
                <w:sz w:val="20"/>
                <w:szCs w:val="20"/>
              </w:rPr>
              <w:t>10 %</w:t>
            </w:r>
          </w:p>
        </w:tc>
      </w:tr>
      <w:tr w:rsidR="001F4B75" w:rsidRPr="001F4B75" w14:paraId="076C84DC" w14:textId="77777777" w:rsidTr="00FA1484">
        <w:trPr>
          <w:trHeight w:val="227"/>
        </w:trPr>
        <w:tc>
          <w:tcPr>
            <w:tcW w:w="1281" w:type="dxa"/>
            <w:tcMar>
              <w:top w:w="28" w:type="dxa"/>
              <w:bottom w:w="28" w:type="dxa"/>
            </w:tcMar>
          </w:tcPr>
          <w:p w14:paraId="0AB6F6C3" w14:textId="77777777" w:rsidR="001F4B75" w:rsidRPr="001F4B75" w:rsidRDefault="001F4B75" w:rsidP="001F4B75">
            <w:pPr>
              <w:spacing w:line="276" w:lineRule="auto"/>
              <w:contextualSpacing/>
              <w:jc w:val="left"/>
              <w:rPr>
                <w:rFonts w:ascii="Calibri" w:hAnsi="Calibri"/>
                <w:sz w:val="20"/>
                <w:szCs w:val="20"/>
              </w:rPr>
            </w:pPr>
          </w:p>
        </w:tc>
        <w:tc>
          <w:tcPr>
            <w:tcW w:w="7088" w:type="dxa"/>
            <w:gridSpan w:val="2"/>
            <w:vAlign w:val="center"/>
          </w:tcPr>
          <w:p w14:paraId="28255F4C" w14:textId="77777777" w:rsidR="001F4B75" w:rsidRPr="001F4B75" w:rsidRDefault="001F4B75" w:rsidP="001F4B75">
            <w:pPr>
              <w:spacing w:line="276" w:lineRule="auto"/>
              <w:ind w:left="41" w:right="147"/>
              <w:contextualSpacing/>
              <w:jc w:val="left"/>
              <w:rPr>
                <w:rFonts w:ascii="Calibri" w:hAnsi="Calibri" w:cs="Arial"/>
                <w:sz w:val="20"/>
                <w:szCs w:val="20"/>
              </w:rPr>
            </w:pPr>
            <w:r w:rsidRPr="001F4B75">
              <w:rPr>
                <w:rFonts w:ascii="Calibri" w:hAnsi="Calibri" w:cs="Arial"/>
                <w:sz w:val="20"/>
                <w:szCs w:val="20"/>
              </w:rPr>
              <w:t>2.5 Moyens et procédures garantissant la confidentialité</w:t>
            </w:r>
          </w:p>
        </w:tc>
        <w:tc>
          <w:tcPr>
            <w:tcW w:w="1838" w:type="dxa"/>
            <w:tcMar>
              <w:top w:w="28" w:type="dxa"/>
              <w:bottom w:w="28" w:type="dxa"/>
            </w:tcMar>
            <w:vAlign w:val="center"/>
          </w:tcPr>
          <w:p w14:paraId="3CC5B2E3" w14:textId="77777777" w:rsidR="001F4B75" w:rsidRPr="001F4B75" w:rsidRDefault="001F4B75" w:rsidP="001F4B75">
            <w:pPr>
              <w:spacing w:line="276" w:lineRule="auto"/>
              <w:ind w:left="179" w:right="176"/>
              <w:contextualSpacing/>
              <w:jc w:val="center"/>
              <w:rPr>
                <w:rFonts w:ascii="Calibri" w:hAnsi="Calibri" w:cs="Arial"/>
                <w:sz w:val="20"/>
                <w:szCs w:val="20"/>
              </w:rPr>
            </w:pPr>
            <w:r w:rsidRPr="001F4B75">
              <w:rPr>
                <w:rFonts w:ascii="Calibri" w:hAnsi="Calibri" w:cs="Arial"/>
                <w:sz w:val="20"/>
                <w:szCs w:val="20"/>
              </w:rPr>
              <w:t>2 %</w:t>
            </w:r>
          </w:p>
        </w:tc>
      </w:tr>
      <w:tr w:rsidR="001F4B75" w:rsidRPr="001F4B75" w14:paraId="2E5C6BCC" w14:textId="77777777" w:rsidTr="00FA1484">
        <w:trPr>
          <w:trHeight w:val="227"/>
        </w:trPr>
        <w:tc>
          <w:tcPr>
            <w:tcW w:w="8369" w:type="dxa"/>
            <w:gridSpan w:val="3"/>
            <w:tcMar>
              <w:top w:w="28" w:type="dxa"/>
              <w:bottom w:w="28" w:type="dxa"/>
            </w:tcMar>
            <w:vAlign w:val="center"/>
          </w:tcPr>
          <w:p w14:paraId="6931AFF4" w14:textId="77777777" w:rsidR="001F4B75" w:rsidRPr="001F4B75" w:rsidRDefault="001F4B75" w:rsidP="001F4B75">
            <w:pPr>
              <w:spacing w:line="276" w:lineRule="auto"/>
              <w:contextualSpacing/>
              <w:jc w:val="left"/>
              <w:rPr>
                <w:rFonts w:ascii="Calibri" w:hAnsi="Calibri" w:cs="Arial"/>
                <w:sz w:val="20"/>
                <w:szCs w:val="20"/>
              </w:rPr>
            </w:pPr>
            <w:r w:rsidRPr="001F4B75">
              <w:rPr>
                <w:rFonts w:ascii="Calibri" w:hAnsi="Calibri" w:cs="Arial"/>
                <w:sz w:val="20"/>
                <w:szCs w:val="20"/>
              </w:rPr>
              <w:t>3 Développement durable</w:t>
            </w:r>
          </w:p>
        </w:tc>
        <w:tc>
          <w:tcPr>
            <w:tcW w:w="1838" w:type="dxa"/>
            <w:tcMar>
              <w:top w:w="28" w:type="dxa"/>
              <w:bottom w:w="28" w:type="dxa"/>
            </w:tcMar>
            <w:vAlign w:val="center"/>
          </w:tcPr>
          <w:p w14:paraId="32382126" w14:textId="77777777" w:rsidR="001F4B75" w:rsidRPr="001F4B75" w:rsidRDefault="001F4B75" w:rsidP="001F4B75">
            <w:pPr>
              <w:spacing w:line="276" w:lineRule="auto"/>
              <w:ind w:left="179" w:right="176"/>
              <w:contextualSpacing/>
              <w:jc w:val="left"/>
              <w:rPr>
                <w:rFonts w:ascii="Calibri" w:hAnsi="Calibri" w:cs="Arial"/>
                <w:sz w:val="20"/>
                <w:szCs w:val="20"/>
              </w:rPr>
            </w:pPr>
            <w:r w:rsidRPr="001F4B75">
              <w:rPr>
                <w:rFonts w:ascii="Calibri" w:hAnsi="Calibri" w:cs="Arial"/>
                <w:sz w:val="20"/>
                <w:szCs w:val="20"/>
              </w:rPr>
              <w:t>5 %</w:t>
            </w:r>
          </w:p>
        </w:tc>
      </w:tr>
    </w:tbl>
    <w:p w14:paraId="1C43B483" w14:textId="77777777" w:rsidR="00B8089F" w:rsidRPr="00804D00" w:rsidRDefault="00B8089F" w:rsidP="00CB06A9">
      <w:pPr>
        <w:rPr>
          <w:rFonts w:ascii="Open Sans" w:hAnsi="Open Sans" w:cs="Open Sans"/>
          <w:sz w:val="20"/>
          <w:szCs w:val="20"/>
        </w:rPr>
      </w:pPr>
    </w:p>
    <w:p w14:paraId="186286B3" w14:textId="12918F66" w:rsidR="002234B8" w:rsidRPr="00804D00" w:rsidRDefault="002234B8" w:rsidP="00CB06A9">
      <w:pPr>
        <w:rPr>
          <w:rFonts w:ascii="Open Sans" w:hAnsi="Open Sans" w:cs="Open Sans"/>
          <w:sz w:val="20"/>
          <w:szCs w:val="20"/>
        </w:rPr>
      </w:pPr>
      <w:r w:rsidRPr="00804D00">
        <w:rPr>
          <w:rFonts w:ascii="Open Sans" w:hAnsi="Open Sans" w:cs="Open Sans"/>
          <w:sz w:val="20"/>
          <w:szCs w:val="20"/>
        </w:rPr>
        <w:t xml:space="preserve">Dans le cas où des erreurs de multiplication, d’addition ou de reports seraient constatées dans la décomposition d’un prix figurant dans l’offre d’un candidat, il n’en est pas tenu compte dans le jugement de la consultation. </w:t>
      </w:r>
    </w:p>
    <w:p w14:paraId="7536E650" w14:textId="562E75FC" w:rsidR="002234B8" w:rsidRPr="00804D00" w:rsidRDefault="002234B8" w:rsidP="00CB06A9">
      <w:pPr>
        <w:rPr>
          <w:rFonts w:ascii="Open Sans" w:hAnsi="Open Sans" w:cs="Open Sans"/>
          <w:sz w:val="20"/>
          <w:szCs w:val="20"/>
        </w:rPr>
      </w:pPr>
    </w:p>
    <w:p w14:paraId="4F71262E" w14:textId="6E757B0A" w:rsidR="002234B8" w:rsidRPr="00804D00" w:rsidRDefault="002234B8" w:rsidP="00CB06A9">
      <w:pPr>
        <w:rPr>
          <w:rFonts w:ascii="Open Sans" w:hAnsi="Open Sans" w:cs="Open Sans"/>
          <w:sz w:val="20"/>
          <w:szCs w:val="20"/>
        </w:rPr>
      </w:pPr>
      <w:r w:rsidRPr="00804D00">
        <w:rPr>
          <w:rFonts w:ascii="Open Sans" w:hAnsi="Open Sans" w:cs="Open Sans"/>
          <w:sz w:val="20"/>
          <w:szCs w:val="20"/>
        </w:rPr>
        <w:t xml:space="preserve">Toutefois, si le candidat concerné est sur le point d’être retenu, il sera invité à rectifier cette décomposition pour la mettre en harmonie avec le prix. En cas de refus, son offre est éliminée comme irrégulière. </w:t>
      </w:r>
    </w:p>
    <w:p w14:paraId="1C97EC38" w14:textId="77777777" w:rsidR="002234B8" w:rsidRPr="00804D00" w:rsidRDefault="002234B8" w:rsidP="00CB06A9">
      <w:pPr>
        <w:rPr>
          <w:rFonts w:ascii="Open Sans" w:hAnsi="Open Sans" w:cs="Open Sans"/>
          <w:sz w:val="20"/>
          <w:szCs w:val="20"/>
        </w:rPr>
      </w:pPr>
    </w:p>
    <w:p w14:paraId="1D0FF28C" w14:textId="77777777" w:rsidR="002234B8" w:rsidRPr="00804D00" w:rsidRDefault="002234B8" w:rsidP="00CB06A9">
      <w:pPr>
        <w:rPr>
          <w:rFonts w:ascii="Open Sans" w:hAnsi="Open Sans" w:cs="Open Sans"/>
          <w:sz w:val="20"/>
          <w:szCs w:val="20"/>
        </w:rPr>
      </w:pPr>
      <w:r w:rsidRPr="00804D00">
        <w:rPr>
          <w:rFonts w:ascii="Open Sans" w:hAnsi="Open Sans" w:cs="Open Sans"/>
          <w:sz w:val="20"/>
          <w:szCs w:val="20"/>
        </w:rPr>
        <w:t xml:space="preserve">Le représentant du pouvoir adjudicateur peut déclarer la consultation infructueuse. </w:t>
      </w:r>
    </w:p>
    <w:p w14:paraId="1FB43ABD" w14:textId="77777777" w:rsidR="002234B8" w:rsidRPr="00804D00" w:rsidRDefault="002234B8" w:rsidP="00CB06A9">
      <w:pPr>
        <w:rPr>
          <w:rFonts w:ascii="Open Sans" w:hAnsi="Open Sans" w:cs="Open Sans"/>
          <w:sz w:val="20"/>
          <w:szCs w:val="20"/>
        </w:rPr>
      </w:pPr>
    </w:p>
    <w:p w14:paraId="6C5F327B" w14:textId="7C52A14C" w:rsidR="002234B8" w:rsidRPr="00804D00" w:rsidRDefault="002234B8" w:rsidP="00CB06A9">
      <w:pPr>
        <w:rPr>
          <w:rFonts w:ascii="Open Sans" w:hAnsi="Open Sans" w:cs="Open Sans"/>
          <w:sz w:val="20"/>
          <w:szCs w:val="20"/>
        </w:rPr>
      </w:pPr>
      <w:r w:rsidRPr="00804D00">
        <w:rPr>
          <w:rFonts w:ascii="Open Sans" w:hAnsi="Open Sans" w:cs="Open Sans"/>
          <w:sz w:val="20"/>
          <w:szCs w:val="20"/>
        </w:rPr>
        <w:t xml:space="preserve">En application des articles R. 2185-1 </w:t>
      </w:r>
      <w:r w:rsidR="00CB06A9" w:rsidRPr="00804D00">
        <w:rPr>
          <w:rFonts w:ascii="Open Sans" w:hAnsi="Open Sans" w:cs="Open Sans"/>
          <w:sz w:val="20"/>
          <w:szCs w:val="20"/>
        </w:rPr>
        <w:t xml:space="preserve">à R. 2185-2 du Code de la commande publique, la procédure peut être déclarée sans suite par le Représentant du Pouvoir Adjudicateur. </w:t>
      </w:r>
      <w:r w:rsidRPr="00804D00">
        <w:rPr>
          <w:rFonts w:ascii="Open Sans" w:hAnsi="Open Sans" w:cs="Open Sans"/>
          <w:sz w:val="20"/>
          <w:szCs w:val="20"/>
        </w:rPr>
        <w:t xml:space="preserve"> </w:t>
      </w:r>
    </w:p>
    <w:p w14:paraId="44B12A73" w14:textId="6AD6C448" w:rsidR="00327919" w:rsidRPr="00804D00" w:rsidRDefault="00327919" w:rsidP="00327919">
      <w:pPr>
        <w:widowControl w:val="0"/>
        <w:tabs>
          <w:tab w:val="left" w:pos="288"/>
          <w:tab w:val="left" w:pos="720"/>
          <w:tab w:val="left" w:pos="9072"/>
        </w:tabs>
        <w:autoSpaceDE w:val="0"/>
        <w:autoSpaceDN w:val="0"/>
        <w:adjustRightInd w:val="0"/>
        <w:rPr>
          <w:rFonts w:ascii="Open Sans" w:hAnsi="Open Sans" w:cs="Open Sans"/>
          <w:bCs/>
          <w:sz w:val="20"/>
          <w:szCs w:val="20"/>
        </w:rPr>
      </w:pPr>
    </w:p>
    <w:p w14:paraId="2D41FE8E" w14:textId="5BB65F08" w:rsidR="00327919" w:rsidRPr="005D3078" w:rsidRDefault="00327919" w:rsidP="00A94045">
      <w:pPr>
        <w:pStyle w:val="Titre2"/>
      </w:pPr>
      <w:bookmarkStart w:id="83" w:name="_Toc165643530"/>
      <w:bookmarkStart w:id="84" w:name="_Toc200016892"/>
      <w:r w:rsidRPr="005D3078">
        <w:t>Méthode de notation des offres</w:t>
      </w:r>
      <w:bookmarkEnd w:id="83"/>
      <w:bookmarkEnd w:id="84"/>
    </w:p>
    <w:p w14:paraId="570D6E00" w14:textId="7E5C8EDD" w:rsidR="00327919" w:rsidRPr="00CD6555" w:rsidRDefault="00327919" w:rsidP="00733DA3">
      <w:pPr>
        <w:widowControl w:val="0"/>
        <w:autoSpaceDE w:val="0"/>
        <w:autoSpaceDN w:val="0"/>
        <w:adjustRightInd w:val="0"/>
        <w:rPr>
          <w:rFonts w:eastAsia="Arial Unicode MS" w:cs="Arial"/>
          <w:sz w:val="20"/>
          <w:szCs w:val="20"/>
        </w:rPr>
      </w:pPr>
    </w:p>
    <w:p w14:paraId="01A0EC25" w14:textId="1DBD24AB" w:rsidR="00E34C04" w:rsidRDefault="00E34C04" w:rsidP="000749BB">
      <w:pPr>
        <w:widowControl w:val="0"/>
        <w:tabs>
          <w:tab w:val="left" w:pos="288"/>
          <w:tab w:val="left" w:pos="720"/>
          <w:tab w:val="left" w:pos="9072"/>
        </w:tabs>
        <w:autoSpaceDE w:val="0"/>
        <w:autoSpaceDN w:val="0"/>
        <w:adjustRightInd w:val="0"/>
        <w:rPr>
          <w:rFonts w:cs="Open Sans"/>
          <w:b/>
          <w:bCs/>
          <w:szCs w:val="22"/>
        </w:rPr>
      </w:pPr>
      <w:r w:rsidRPr="00CD6555">
        <w:rPr>
          <w:rFonts w:cs="Open Sans"/>
          <w:b/>
          <w:bCs/>
          <w:szCs w:val="22"/>
        </w:rPr>
        <w:t>Méthode de notation du critère « prix » (critère 1)</w:t>
      </w:r>
    </w:p>
    <w:p w14:paraId="7C3486D7" w14:textId="0625D454" w:rsidR="00ED176F" w:rsidRPr="00804D00" w:rsidRDefault="00ED176F" w:rsidP="00ED176F">
      <w:pPr>
        <w:rPr>
          <w:rFonts w:ascii="Open Sans" w:hAnsi="Open Sans" w:cs="Open Sans"/>
          <w:sz w:val="20"/>
          <w:szCs w:val="20"/>
        </w:rPr>
      </w:pPr>
    </w:p>
    <w:p w14:paraId="1BEBD188" w14:textId="7C87F2C6" w:rsidR="00ED176F" w:rsidRPr="00804D00" w:rsidRDefault="00ED176F" w:rsidP="00ED176F">
      <w:pPr>
        <w:rPr>
          <w:rFonts w:ascii="Open Sans" w:hAnsi="Open Sans" w:cs="Open Sans"/>
          <w:sz w:val="20"/>
          <w:szCs w:val="20"/>
        </w:rPr>
      </w:pPr>
      <w:r w:rsidRPr="00804D00">
        <w:rPr>
          <w:rFonts w:ascii="Open Sans" w:hAnsi="Open Sans" w:cs="Open Sans"/>
          <w:sz w:val="20"/>
          <w:szCs w:val="20"/>
        </w:rPr>
        <w:t xml:space="preserve">Les simulations financières </w:t>
      </w:r>
      <w:r w:rsidR="003D0D8D">
        <w:rPr>
          <w:rFonts w:ascii="Open Sans" w:hAnsi="Open Sans" w:cs="Open Sans"/>
          <w:sz w:val="20"/>
          <w:szCs w:val="20"/>
        </w:rPr>
        <w:t xml:space="preserve">(document : </w:t>
      </w:r>
      <w:r w:rsidR="003D0D8D" w:rsidRPr="003D0D8D">
        <w:rPr>
          <w:rFonts w:ascii="Open Sans" w:hAnsi="Open Sans" w:cs="Open Sans"/>
          <w:sz w:val="20"/>
          <w:szCs w:val="20"/>
        </w:rPr>
        <w:t xml:space="preserve">24-030-IT AOO </w:t>
      </w:r>
      <w:proofErr w:type="spellStart"/>
      <w:r w:rsidR="003D0D8D" w:rsidRPr="003D0D8D">
        <w:rPr>
          <w:rFonts w:ascii="Open Sans" w:hAnsi="Open Sans" w:cs="Open Sans"/>
          <w:sz w:val="20"/>
          <w:szCs w:val="20"/>
        </w:rPr>
        <w:t>ProductionCourriers</w:t>
      </w:r>
      <w:proofErr w:type="spellEnd"/>
      <w:r w:rsidR="003D0D8D" w:rsidRPr="003D0D8D">
        <w:rPr>
          <w:rFonts w:ascii="Open Sans" w:hAnsi="Open Sans" w:cs="Open Sans"/>
          <w:sz w:val="20"/>
          <w:szCs w:val="20"/>
        </w:rPr>
        <w:t xml:space="preserve"> CDRF</w:t>
      </w:r>
      <w:r w:rsidR="003D0D8D">
        <w:rPr>
          <w:rFonts w:ascii="Open Sans" w:hAnsi="Open Sans" w:cs="Open Sans"/>
          <w:sz w:val="20"/>
          <w:szCs w:val="20"/>
        </w:rPr>
        <w:t xml:space="preserve"> – Onglet </w:t>
      </w:r>
      <w:proofErr w:type="spellStart"/>
      <w:r w:rsidR="003D0D8D">
        <w:rPr>
          <w:rFonts w:ascii="Open Sans" w:hAnsi="Open Sans" w:cs="Open Sans"/>
          <w:sz w:val="20"/>
          <w:szCs w:val="20"/>
        </w:rPr>
        <w:t>recapSimulation</w:t>
      </w:r>
      <w:proofErr w:type="spellEnd"/>
      <w:r w:rsidR="003D0D8D">
        <w:rPr>
          <w:rFonts w:ascii="Open Sans" w:hAnsi="Open Sans" w:cs="Open Sans"/>
          <w:sz w:val="20"/>
          <w:szCs w:val="20"/>
        </w:rPr>
        <w:t xml:space="preserve">) </w:t>
      </w:r>
      <w:r w:rsidRPr="00804D00">
        <w:rPr>
          <w:rFonts w:ascii="Open Sans" w:hAnsi="Open Sans" w:cs="Open Sans"/>
          <w:sz w:val="20"/>
          <w:szCs w:val="20"/>
        </w:rPr>
        <w:t xml:space="preserve">sont basées sur le chiffrage des quantités estimées d'UO sur la durée du marché. Elles intègrent la valorisation et la composition humaine des UO. </w:t>
      </w:r>
    </w:p>
    <w:p w14:paraId="40D20F12" w14:textId="77777777" w:rsidR="00ED176F" w:rsidRPr="00804D00" w:rsidRDefault="00ED176F" w:rsidP="00ED176F">
      <w:pPr>
        <w:rPr>
          <w:rFonts w:ascii="Open Sans" w:hAnsi="Open Sans" w:cs="Open Sans"/>
          <w:sz w:val="20"/>
          <w:szCs w:val="20"/>
        </w:rPr>
      </w:pPr>
      <w:r w:rsidRPr="00804D00">
        <w:rPr>
          <w:rFonts w:ascii="Open Sans" w:hAnsi="Open Sans" w:cs="Open Sans"/>
          <w:sz w:val="20"/>
          <w:szCs w:val="20"/>
        </w:rPr>
        <w:t>Cette simulation, qui n’a pas valeur contractuelle, n’engage pas l’acheteur à un montant minimal de commandes et n’est utilisée que pour la seule notation des offres.</w:t>
      </w:r>
    </w:p>
    <w:p w14:paraId="48D72B32" w14:textId="77777777" w:rsidR="00E34C04" w:rsidRPr="007C5E26" w:rsidRDefault="00E34C04" w:rsidP="00733DA3">
      <w:pPr>
        <w:widowControl w:val="0"/>
        <w:autoSpaceDE w:val="0"/>
        <w:autoSpaceDN w:val="0"/>
        <w:adjustRightInd w:val="0"/>
        <w:rPr>
          <w:rFonts w:eastAsia="Arial Unicode MS" w:cs="Arial"/>
          <w:sz w:val="20"/>
          <w:szCs w:val="20"/>
        </w:rPr>
      </w:pPr>
    </w:p>
    <w:p w14:paraId="3FE1BA8F" w14:textId="1E2335CF" w:rsidR="00327919" w:rsidRPr="00CD6555" w:rsidRDefault="00E34C04" w:rsidP="000749BB">
      <w:pPr>
        <w:widowControl w:val="0"/>
        <w:tabs>
          <w:tab w:val="left" w:pos="288"/>
          <w:tab w:val="left" w:pos="720"/>
          <w:tab w:val="left" w:pos="9072"/>
        </w:tabs>
        <w:autoSpaceDE w:val="0"/>
        <w:autoSpaceDN w:val="0"/>
        <w:adjustRightInd w:val="0"/>
        <w:rPr>
          <w:rFonts w:cs="Open Sans"/>
          <w:b/>
          <w:bCs/>
          <w:szCs w:val="22"/>
        </w:rPr>
      </w:pPr>
      <w:r w:rsidRPr="00CD6555">
        <w:rPr>
          <w:rFonts w:cs="Open Sans"/>
          <w:b/>
          <w:bCs/>
          <w:szCs w:val="22"/>
        </w:rPr>
        <w:t>Méthode de notation du critère « technique » (critère 2)</w:t>
      </w:r>
    </w:p>
    <w:p w14:paraId="2E45C3AC" w14:textId="77777777" w:rsidR="00E34C04" w:rsidRPr="00804D00" w:rsidRDefault="00E34C04" w:rsidP="000749BB">
      <w:pPr>
        <w:widowControl w:val="0"/>
        <w:tabs>
          <w:tab w:val="left" w:pos="288"/>
          <w:tab w:val="left" w:pos="720"/>
          <w:tab w:val="left" w:pos="9072"/>
        </w:tabs>
        <w:autoSpaceDE w:val="0"/>
        <w:autoSpaceDN w:val="0"/>
        <w:adjustRightInd w:val="0"/>
        <w:rPr>
          <w:rFonts w:ascii="Open Sans" w:hAnsi="Open Sans" w:cs="Open Sans"/>
          <w:bCs/>
          <w:sz w:val="20"/>
          <w:szCs w:val="20"/>
        </w:rPr>
      </w:pPr>
    </w:p>
    <w:p w14:paraId="30E99280" w14:textId="53A32FA0" w:rsidR="005D3078" w:rsidRPr="00804D00" w:rsidRDefault="005D3078" w:rsidP="00733DA3">
      <w:pPr>
        <w:widowControl w:val="0"/>
        <w:autoSpaceDE w:val="0"/>
        <w:autoSpaceDN w:val="0"/>
        <w:adjustRightInd w:val="0"/>
        <w:rPr>
          <w:rFonts w:ascii="Open Sans" w:eastAsia="Arial Unicode MS" w:hAnsi="Open Sans" w:cs="Open Sans"/>
          <w:sz w:val="20"/>
          <w:szCs w:val="20"/>
        </w:rPr>
      </w:pPr>
      <w:r w:rsidRPr="00804D00">
        <w:rPr>
          <w:rFonts w:ascii="Open Sans" w:eastAsia="Arial Unicode MS" w:hAnsi="Open Sans" w:cs="Open Sans"/>
          <w:sz w:val="20"/>
          <w:szCs w:val="20"/>
        </w:rPr>
        <w:t>Pour chacun des sous-critères techniques de niveau 2, l’acheteur procède à la notation des offres selon une pondération précisée dans le présent règlement de consultation et au regard des attendus précisés dans le CDRT.</w:t>
      </w:r>
    </w:p>
    <w:p w14:paraId="4D3B10B6" w14:textId="6DFCF6EC" w:rsidR="00E73308" w:rsidRDefault="00E73308" w:rsidP="00733DA3">
      <w:pPr>
        <w:widowControl w:val="0"/>
        <w:autoSpaceDE w:val="0"/>
        <w:autoSpaceDN w:val="0"/>
        <w:adjustRightInd w:val="0"/>
        <w:rPr>
          <w:rFonts w:eastAsia="Arial Unicode MS" w:cs="Arial"/>
          <w:sz w:val="20"/>
          <w:szCs w:val="20"/>
        </w:rPr>
      </w:pPr>
    </w:p>
    <w:p w14:paraId="7095A0DB" w14:textId="77777777" w:rsidR="00E73308" w:rsidRDefault="00E73308" w:rsidP="00A94045">
      <w:pPr>
        <w:pStyle w:val="Titre2"/>
      </w:pPr>
      <w:bookmarkStart w:id="85" w:name="_Toc200016893"/>
      <w:r>
        <w:t>Demande de complément au titre de la candidature</w:t>
      </w:r>
      <w:bookmarkEnd w:id="85"/>
      <w:r>
        <w:t xml:space="preserve"> </w:t>
      </w:r>
    </w:p>
    <w:p w14:paraId="3748EC71" w14:textId="77777777" w:rsidR="00E73308" w:rsidRDefault="00E73308" w:rsidP="00E73308"/>
    <w:p w14:paraId="03A380B3" w14:textId="77777777" w:rsidR="00E73308" w:rsidRPr="00804D00" w:rsidRDefault="00E73308" w:rsidP="00E73308">
      <w:pPr>
        <w:rPr>
          <w:rFonts w:ascii="Open Sans" w:hAnsi="Open Sans" w:cs="Open Sans"/>
          <w:sz w:val="20"/>
          <w:szCs w:val="20"/>
        </w:rPr>
      </w:pPr>
      <w:r w:rsidRPr="00804D00">
        <w:rPr>
          <w:rFonts w:ascii="Open Sans" w:hAnsi="Open Sans" w:cs="Open Sans"/>
          <w:sz w:val="20"/>
          <w:szCs w:val="20"/>
        </w:rPr>
        <w:t xml:space="preserve">Au cours de l’examen des candidatures, l’acheteur a la possibilité de formuler des demandes de complément, s’il constate que des pièces ou informations, dont la présentation était réclamée au titre de la candidature sont absentes ou incomplètes, dans les conditions de l’article R2144-2 du code de la commande publique. </w:t>
      </w:r>
    </w:p>
    <w:p w14:paraId="328CF7BE" w14:textId="77777777" w:rsidR="00E73308" w:rsidRPr="00804D00" w:rsidRDefault="00E73308" w:rsidP="00E73308">
      <w:pPr>
        <w:rPr>
          <w:rFonts w:ascii="Open Sans" w:hAnsi="Open Sans" w:cs="Open Sans"/>
          <w:sz w:val="20"/>
          <w:szCs w:val="20"/>
        </w:rPr>
      </w:pPr>
    </w:p>
    <w:p w14:paraId="5E9C6C2C" w14:textId="1D6E860C" w:rsidR="00E73308" w:rsidRDefault="00E73308" w:rsidP="00E73308">
      <w:pPr>
        <w:rPr>
          <w:rFonts w:ascii="Open Sans" w:hAnsi="Open Sans" w:cs="Open Sans"/>
          <w:sz w:val="20"/>
          <w:szCs w:val="20"/>
        </w:rPr>
      </w:pPr>
      <w:r w:rsidRPr="00804D00">
        <w:rPr>
          <w:rFonts w:ascii="Open Sans" w:hAnsi="Open Sans" w:cs="Open Sans"/>
          <w:sz w:val="20"/>
          <w:szCs w:val="20"/>
        </w:rPr>
        <w:t xml:space="preserve">Un délai de réponse approprié et identique pour tous les candidats concernés est laissé aux candidats pour répondre à la demande de complément. </w:t>
      </w:r>
    </w:p>
    <w:p w14:paraId="34194C8F" w14:textId="77777777" w:rsidR="00A94045" w:rsidRPr="00A94045" w:rsidRDefault="00A94045" w:rsidP="00E73308">
      <w:pPr>
        <w:rPr>
          <w:rFonts w:ascii="Open Sans" w:hAnsi="Open Sans" w:cs="Open Sans"/>
          <w:sz w:val="20"/>
          <w:szCs w:val="20"/>
        </w:rPr>
      </w:pPr>
    </w:p>
    <w:p w14:paraId="31EEC953" w14:textId="0DB05A60" w:rsidR="00E73308" w:rsidRDefault="00E73308" w:rsidP="00A94045">
      <w:pPr>
        <w:pStyle w:val="Titre2"/>
      </w:pPr>
      <w:bookmarkStart w:id="86" w:name="_Toc200016894"/>
      <w:r>
        <w:t>Demande de précisions sur la teneur de l’offre</w:t>
      </w:r>
      <w:bookmarkEnd w:id="86"/>
      <w:r>
        <w:t xml:space="preserve"> </w:t>
      </w:r>
    </w:p>
    <w:p w14:paraId="30AE39DD" w14:textId="77777777" w:rsidR="00E73308" w:rsidRPr="00804D00" w:rsidRDefault="00E73308" w:rsidP="00E73308">
      <w:pPr>
        <w:rPr>
          <w:rFonts w:ascii="Open Sans" w:hAnsi="Open Sans" w:cs="Open Sans"/>
          <w:sz w:val="20"/>
          <w:szCs w:val="20"/>
        </w:rPr>
      </w:pPr>
    </w:p>
    <w:p w14:paraId="2AF37323" w14:textId="5C5D7A8D" w:rsidR="00E73308" w:rsidRPr="00804D00" w:rsidRDefault="00E73308" w:rsidP="00E73308">
      <w:pPr>
        <w:rPr>
          <w:rFonts w:ascii="Open Sans" w:hAnsi="Open Sans" w:cs="Open Sans"/>
          <w:sz w:val="20"/>
          <w:szCs w:val="20"/>
        </w:rPr>
      </w:pPr>
      <w:r w:rsidRPr="00804D00">
        <w:rPr>
          <w:rFonts w:ascii="Open Sans" w:hAnsi="Open Sans" w:cs="Open Sans"/>
          <w:sz w:val="20"/>
          <w:szCs w:val="20"/>
        </w:rPr>
        <w:t xml:space="preserve">Au cours de l’analyse des offres, l’acheteur a la possibilité de demander des précisions aux candidats sur la teneur de leur offre dans les conditions de l’article R2161-5 du code de la commande publique. Cette demande ne doit pas conduire le candidat à apporter une modification substantielle à son offre. </w:t>
      </w:r>
    </w:p>
    <w:p w14:paraId="61FDC002" w14:textId="77777777" w:rsidR="00E73308" w:rsidRPr="00804D00" w:rsidRDefault="00E73308" w:rsidP="00E73308">
      <w:pPr>
        <w:rPr>
          <w:rFonts w:ascii="Open Sans" w:hAnsi="Open Sans" w:cs="Open Sans"/>
          <w:sz w:val="20"/>
          <w:szCs w:val="20"/>
        </w:rPr>
      </w:pPr>
    </w:p>
    <w:p w14:paraId="5EBBEA89" w14:textId="117A5019" w:rsidR="00E73308" w:rsidRPr="00804D00" w:rsidRDefault="00E73308" w:rsidP="00E73308">
      <w:pPr>
        <w:rPr>
          <w:rFonts w:ascii="Open Sans" w:hAnsi="Open Sans" w:cs="Open Sans"/>
          <w:sz w:val="20"/>
          <w:szCs w:val="20"/>
        </w:rPr>
      </w:pPr>
      <w:r w:rsidRPr="00804D00">
        <w:rPr>
          <w:rFonts w:ascii="Open Sans" w:hAnsi="Open Sans" w:cs="Open Sans"/>
          <w:sz w:val="20"/>
          <w:szCs w:val="20"/>
        </w:rPr>
        <w:t xml:space="preserve">Un délai approprié est laissé aux candidats pour répondre à la demande de précisions </w:t>
      </w:r>
      <w:r w:rsidR="00EE6F16" w:rsidRPr="00804D00">
        <w:rPr>
          <w:rFonts w:ascii="Open Sans" w:hAnsi="Open Sans" w:cs="Open Sans"/>
          <w:sz w:val="20"/>
          <w:szCs w:val="20"/>
        </w:rPr>
        <w:t>sur la teneur de l’offre.</w:t>
      </w:r>
    </w:p>
    <w:p w14:paraId="6A21737E" w14:textId="77777777" w:rsidR="00E73308" w:rsidRDefault="00E73308" w:rsidP="00E73308"/>
    <w:p w14:paraId="20588DEE" w14:textId="77777777" w:rsidR="00E73308" w:rsidRDefault="00E73308" w:rsidP="00A94045">
      <w:pPr>
        <w:pStyle w:val="Titre2"/>
      </w:pPr>
      <w:bookmarkStart w:id="87" w:name="_Toc200016895"/>
      <w:r>
        <w:lastRenderedPageBreak/>
        <w:t>Demande de régularisation</w:t>
      </w:r>
      <w:bookmarkEnd w:id="87"/>
      <w:r>
        <w:t xml:space="preserve"> </w:t>
      </w:r>
    </w:p>
    <w:p w14:paraId="00499F2F" w14:textId="77777777" w:rsidR="00E73308" w:rsidRDefault="00E73308" w:rsidP="00EA379D">
      <w:pPr>
        <w:keepNext/>
      </w:pPr>
    </w:p>
    <w:p w14:paraId="236C78A3" w14:textId="77777777" w:rsidR="00E73308" w:rsidRPr="00804D00" w:rsidRDefault="00E73308" w:rsidP="00E73308">
      <w:pPr>
        <w:rPr>
          <w:rFonts w:ascii="Open Sans" w:hAnsi="Open Sans" w:cs="Open Sans"/>
          <w:sz w:val="20"/>
          <w:szCs w:val="20"/>
        </w:rPr>
      </w:pPr>
      <w:r w:rsidRPr="00804D00">
        <w:rPr>
          <w:rFonts w:ascii="Open Sans" w:hAnsi="Open Sans" w:cs="Open Sans"/>
          <w:sz w:val="20"/>
          <w:szCs w:val="20"/>
        </w:rPr>
        <w:t xml:space="preserve">Au cours de l’analyse des offres, l’acheteur a la possibilité d’inviter les candidats à régulariser leur offre dans les conditions de l’article R2152-2 du code de la commande publique. Cette régularisation ne doit pas conduire le candidat à apporter une modification substantielle à son offre. </w:t>
      </w:r>
    </w:p>
    <w:p w14:paraId="135CBF4A" w14:textId="77777777" w:rsidR="00E73308" w:rsidRPr="00804D00" w:rsidRDefault="00E73308" w:rsidP="00E73308">
      <w:pPr>
        <w:rPr>
          <w:rFonts w:ascii="Open Sans" w:hAnsi="Open Sans" w:cs="Open Sans"/>
          <w:sz w:val="20"/>
          <w:szCs w:val="20"/>
        </w:rPr>
      </w:pPr>
    </w:p>
    <w:p w14:paraId="29678A65" w14:textId="21971BEA" w:rsidR="00E73308" w:rsidRDefault="00E73308" w:rsidP="00E73308">
      <w:pPr>
        <w:rPr>
          <w:rFonts w:ascii="Open Sans" w:hAnsi="Open Sans" w:cs="Open Sans"/>
          <w:sz w:val="20"/>
          <w:szCs w:val="20"/>
        </w:rPr>
      </w:pPr>
      <w:r w:rsidRPr="00804D00">
        <w:rPr>
          <w:rFonts w:ascii="Open Sans" w:hAnsi="Open Sans" w:cs="Open Sans"/>
          <w:sz w:val="20"/>
          <w:szCs w:val="20"/>
        </w:rPr>
        <w:t xml:space="preserve">Un délai de réponse approprié est laissé aux candidats concernés pour répondre à la demande de régularisation. </w:t>
      </w:r>
    </w:p>
    <w:p w14:paraId="3D1695BB" w14:textId="77777777" w:rsidR="00A94045" w:rsidRPr="00804D00" w:rsidRDefault="00A94045" w:rsidP="00E73308">
      <w:pPr>
        <w:rPr>
          <w:rFonts w:ascii="Open Sans" w:hAnsi="Open Sans" w:cs="Open Sans"/>
          <w:sz w:val="20"/>
          <w:szCs w:val="20"/>
        </w:rPr>
      </w:pPr>
    </w:p>
    <w:p w14:paraId="04351BE9" w14:textId="77777777" w:rsidR="00E73308" w:rsidRDefault="00E73308" w:rsidP="00E73308"/>
    <w:p w14:paraId="047C7D9C" w14:textId="77777777" w:rsidR="00E73308" w:rsidRDefault="00E73308" w:rsidP="00A94045">
      <w:pPr>
        <w:pStyle w:val="Titre2"/>
      </w:pPr>
      <w:bookmarkStart w:id="88" w:name="_Toc200016896"/>
      <w:r>
        <w:t>Procédure de détection des offres anormalement basses</w:t>
      </w:r>
      <w:bookmarkEnd w:id="88"/>
      <w:r>
        <w:t xml:space="preserve"> </w:t>
      </w:r>
    </w:p>
    <w:p w14:paraId="36EB737C" w14:textId="77777777" w:rsidR="00E73308" w:rsidRPr="00804D00" w:rsidRDefault="00E73308" w:rsidP="00E73308">
      <w:pPr>
        <w:rPr>
          <w:rFonts w:ascii="Open Sans" w:hAnsi="Open Sans" w:cs="Open Sans"/>
          <w:sz w:val="20"/>
          <w:szCs w:val="20"/>
        </w:rPr>
      </w:pPr>
    </w:p>
    <w:p w14:paraId="01BA1D2A" w14:textId="77777777" w:rsidR="00E73308" w:rsidRPr="00804D00" w:rsidRDefault="00E73308" w:rsidP="00E73308">
      <w:pPr>
        <w:rPr>
          <w:rFonts w:ascii="Open Sans" w:hAnsi="Open Sans" w:cs="Open Sans"/>
          <w:sz w:val="20"/>
          <w:szCs w:val="20"/>
        </w:rPr>
      </w:pPr>
      <w:r w:rsidRPr="00804D00">
        <w:rPr>
          <w:rFonts w:ascii="Open Sans" w:hAnsi="Open Sans" w:cs="Open Sans"/>
          <w:sz w:val="20"/>
          <w:szCs w:val="20"/>
        </w:rPr>
        <w:t xml:space="preserve">Conformément aux articles L2152-5 et L2152-6 du code de la commande publique, en cas de suspicion d’offre anormalement basse, l’acheteur demande au candidat concerné les précisions et justifications sur le montant de son offre.  </w:t>
      </w:r>
    </w:p>
    <w:p w14:paraId="5BFD81D0" w14:textId="77777777" w:rsidR="00E73308" w:rsidRPr="00804D00" w:rsidRDefault="00E73308" w:rsidP="00E73308">
      <w:pPr>
        <w:rPr>
          <w:rFonts w:ascii="Open Sans" w:hAnsi="Open Sans" w:cs="Open Sans"/>
          <w:sz w:val="20"/>
          <w:szCs w:val="20"/>
        </w:rPr>
      </w:pPr>
    </w:p>
    <w:p w14:paraId="2769F331" w14:textId="77777777" w:rsidR="00E73308" w:rsidRPr="00804D00" w:rsidRDefault="00E73308" w:rsidP="00E73308">
      <w:pPr>
        <w:rPr>
          <w:rFonts w:ascii="Open Sans" w:hAnsi="Open Sans" w:cs="Open Sans"/>
          <w:sz w:val="20"/>
          <w:szCs w:val="20"/>
        </w:rPr>
      </w:pPr>
      <w:r w:rsidRPr="00804D00">
        <w:rPr>
          <w:rFonts w:ascii="Open Sans" w:hAnsi="Open Sans" w:cs="Open Sans"/>
          <w:sz w:val="20"/>
          <w:szCs w:val="20"/>
        </w:rPr>
        <w:t xml:space="preserve">Si l’une des conditions prévues à l’article R2152-4 du code de la commande est remplie, l’acheteur devra rejeter l’offre du candidat comme anormalement basse. </w:t>
      </w:r>
    </w:p>
    <w:p w14:paraId="1C99AFA7" w14:textId="78346FEC" w:rsidR="00E73308" w:rsidRPr="00804D00" w:rsidRDefault="00E73308" w:rsidP="00733DA3">
      <w:pPr>
        <w:widowControl w:val="0"/>
        <w:autoSpaceDE w:val="0"/>
        <w:autoSpaceDN w:val="0"/>
        <w:adjustRightInd w:val="0"/>
        <w:rPr>
          <w:rFonts w:ascii="Open Sans" w:eastAsia="Arial Unicode MS" w:hAnsi="Open Sans" w:cs="Open Sans"/>
          <w:sz w:val="20"/>
          <w:szCs w:val="20"/>
        </w:rPr>
      </w:pPr>
    </w:p>
    <w:p w14:paraId="0EB6A553" w14:textId="77777777" w:rsidR="00E73308" w:rsidRPr="00804D00" w:rsidRDefault="00E73308" w:rsidP="00733DA3">
      <w:pPr>
        <w:widowControl w:val="0"/>
        <w:autoSpaceDE w:val="0"/>
        <w:autoSpaceDN w:val="0"/>
        <w:adjustRightInd w:val="0"/>
        <w:rPr>
          <w:rFonts w:ascii="Open Sans" w:eastAsia="Arial Unicode MS" w:hAnsi="Open Sans" w:cs="Open Sans"/>
          <w:sz w:val="20"/>
          <w:szCs w:val="20"/>
        </w:rPr>
      </w:pPr>
    </w:p>
    <w:p w14:paraId="79CD07A8" w14:textId="77777777" w:rsidR="00327919" w:rsidRPr="000749BB" w:rsidRDefault="00327919" w:rsidP="00A94045">
      <w:pPr>
        <w:pStyle w:val="Titre2"/>
      </w:pPr>
      <w:bookmarkStart w:id="89" w:name="_Toc157007539"/>
      <w:bookmarkStart w:id="90" w:name="_Toc165643531"/>
      <w:bookmarkStart w:id="91" w:name="_Toc200016897"/>
      <w:r w:rsidRPr="007C5E26">
        <w:t>Durée de validité des offres</w:t>
      </w:r>
      <w:bookmarkEnd w:id="89"/>
      <w:bookmarkEnd w:id="90"/>
      <w:bookmarkEnd w:id="91"/>
    </w:p>
    <w:p w14:paraId="49ABB9CF" w14:textId="77777777" w:rsidR="00327919" w:rsidRPr="007C5E26" w:rsidRDefault="00327919" w:rsidP="00327919">
      <w:pPr>
        <w:widowControl w:val="0"/>
        <w:tabs>
          <w:tab w:val="left" w:pos="288"/>
          <w:tab w:val="left" w:pos="720"/>
          <w:tab w:val="left" w:pos="9072"/>
        </w:tabs>
        <w:autoSpaceDE w:val="0"/>
        <w:autoSpaceDN w:val="0"/>
        <w:adjustRightInd w:val="0"/>
        <w:rPr>
          <w:rFonts w:cs="Arial"/>
          <w:bCs/>
          <w:sz w:val="20"/>
          <w:szCs w:val="20"/>
        </w:rPr>
      </w:pPr>
    </w:p>
    <w:p w14:paraId="5C0404C0" w14:textId="48238CF3" w:rsidR="00327919" w:rsidRPr="00804D00" w:rsidRDefault="00327919" w:rsidP="00F20ECD">
      <w:pPr>
        <w:rPr>
          <w:rFonts w:ascii="Open Sans" w:hAnsi="Open Sans" w:cs="Open Sans"/>
          <w:sz w:val="20"/>
          <w:szCs w:val="20"/>
        </w:rPr>
      </w:pPr>
      <w:r w:rsidRPr="00804D00">
        <w:rPr>
          <w:rFonts w:ascii="Open Sans" w:hAnsi="Open Sans" w:cs="Open Sans"/>
          <w:sz w:val="20"/>
          <w:szCs w:val="20"/>
        </w:rPr>
        <w:t xml:space="preserve">Le délai de validité des offres est de </w:t>
      </w:r>
      <w:r w:rsidR="00E959E6" w:rsidRPr="00804D00">
        <w:rPr>
          <w:rFonts w:ascii="Open Sans" w:hAnsi="Open Sans" w:cs="Open Sans"/>
          <w:sz w:val="20"/>
          <w:szCs w:val="20"/>
        </w:rPr>
        <w:t>six (</w:t>
      </w:r>
      <w:r w:rsidRPr="00804D00">
        <w:rPr>
          <w:rFonts w:ascii="Open Sans" w:hAnsi="Open Sans" w:cs="Open Sans"/>
          <w:sz w:val="20"/>
          <w:szCs w:val="20"/>
        </w:rPr>
        <w:t>6</w:t>
      </w:r>
      <w:r w:rsidR="00E959E6" w:rsidRPr="00804D00">
        <w:rPr>
          <w:rFonts w:ascii="Open Sans" w:hAnsi="Open Sans" w:cs="Open Sans"/>
          <w:sz w:val="20"/>
          <w:szCs w:val="20"/>
        </w:rPr>
        <w:t>)</w:t>
      </w:r>
      <w:r w:rsidRPr="00804D00">
        <w:rPr>
          <w:rFonts w:ascii="Open Sans" w:hAnsi="Open Sans" w:cs="Open Sans"/>
          <w:sz w:val="20"/>
          <w:szCs w:val="20"/>
        </w:rPr>
        <w:t xml:space="preserve"> mois (180 jours) à compter de la date limite de remise des plis.</w:t>
      </w:r>
    </w:p>
    <w:p w14:paraId="21372FB0" w14:textId="77777777" w:rsidR="00327919" w:rsidRPr="00804D00" w:rsidRDefault="00327919" w:rsidP="00F20ECD">
      <w:pPr>
        <w:rPr>
          <w:rFonts w:ascii="Open Sans" w:hAnsi="Open Sans" w:cs="Open Sans"/>
          <w:sz w:val="20"/>
          <w:szCs w:val="20"/>
        </w:rPr>
      </w:pPr>
    </w:p>
    <w:p w14:paraId="5D2D4907" w14:textId="77777777" w:rsidR="00327919" w:rsidRPr="00804D00" w:rsidRDefault="00327919" w:rsidP="00F20ECD">
      <w:pPr>
        <w:rPr>
          <w:rFonts w:ascii="Open Sans" w:hAnsi="Open Sans" w:cs="Open Sans"/>
          <w:sz w:val="20"/>
          <w:szCs w:val="20"/>
        </w:rPr>
      </w:pPr>
      <w:r w:rsidRPr="00804D00">
        <w:rPr>
          <w:rFonts w:ascii="Open Sans" w:hAnsi="Open Sans" w:cs="Open Sans"/>
          <w:sz w:val="20"/>
          <w:szCs w:val="20"/>
        </w:rPr>
        <w:t>En tant que de besoin, l'acheteur peut solliciter des candidats ou des soumissionnaires la prorogation du délai de validité des offres.</w:t>
      </w:r>
    </w:p>
    <w:p w14:paraId="2D57866F" w14:textId="77777777" w:rsidR="00327919" w:rsidRPr="00804D00" w:rsidRDefault="00327919" w:rsidP="00F20ECD">
      <w:pPr>
        <w:rPr>
          <w:rFonts w:ascii="Open Sans" w:hAnsi="Open Sans" w:cs="Open Sans"/>
          <w:sz w:val="20"/>
          <w:szCs w:val="20"/>
        </w:rPr>
      </w:pPr>
    </w:p>
    <w:p w14:paraId="11CD1197" w14:textId="77777777" w:rsidR="00327919" w:rsidRPr="00804D00" w:rsidRDefault="00327919" w:rsidP="00F20ECD">
      <w:pPr>
        <w:rPr>
          <w:rFonts w:ascii="Open Sans" w:hAnsi="Open Sans" w:cs="Open Sans"/>
          <w:sz w:val="20"/>
          <w:szCs w:val="20"/>
        </w:rPr>
      </w:pPr>
      <w:r w:rsidRPr="00804D00">
        <w:rPr>
          <w:rFonts w:ascii="Open Sans" w:hAnsi="Open Sans" w:cs="Open Sans"/>
          <w:sz w:val="20"/>
          <w:szCs w:val="20"/>
        </w:rPr>
        <w:t>Pour ce faire il transmet, pour accord, sa demande à l'ensemble des candidats ou soumissionnaires via la plateforme PLACE. La demande précise la durée de prorogation de la validité des offres.</w:t>
      </w:r>
    </w:p>
    <w:p w14:paraId="57A41E0D" w14:textId="6C50EF21" w:rsidR="00327919" w:rsidRPr="00804D00" w:rsidRDefault="00327919" w:rsidP="00733DA3">
      <w:pPr>
        <w:widowControl w:val="0"/>
        <w:autoSpaceDE w:val="0"/>
        <w:autoSpaceDN w:val="0"/>
        <w:adjustRightInd w:val="0"/>
        <w:rPr>
          <w:rFonts w:ascii="Open Sans" w:eastAsia="Arial Unicode MS" w:hAnsi="Open Sans" w:cs="Open Sans"/>
          <w:sz w:val="20"/>
          <w:szCs w:val="20"/>
        </w:rPr>
      </w:pPr>
    </w:p>
    <w:p w14:paraId="18D50A62" w14:textId="77777777" w:rsidR="00733DA3" w:rsidRPr="009F58E8" w:rsidRDefault="00733DA3" w:rsidP="00733DA3">
      <w:pPr>
        <w:widowControl w:val="0"/>
        <w:autoSpaceDE w:val="0"/>
        <w:autoSpaceDN w:val="0"/>
        <w:adjustRightInd w:val="0"/>
        <w:rPr>
          <w:rFonts w:eastAsia="Arial Unicode MS" w:cs="Arial"/>
          <w:sz w:val="20"/>
          <w:szCs w:val="20"/>
        </w:rPr>
      </w:pPr>
    </w:p>
    <w:p w14:paraId="558573F1" w14:textId="77777777" w:rsidR="006F7C19" w:rsidRPr="000E1347" w:rsidRDefault="006F7C19" w:rsidP="008E56BB">
      <w:pPr>
        <w:pStyle w:val="Titre1"/>
        <w:numPr>
          <w:ilvl w:val="0"/>
          <w:numId w:val="16"/>
        </w:numPr>
      </w:pPr>
      <w:bookmarkStart w:id="92" w:name="_Toc157007540"/>
      <w:bookmarkStart w:id="93" w:name="_Toc165643532"/>
      <w:bookmarkStart w:id="94" w:name="_Toc200016898"/>
      <w:r w:rsidRPr="001E67BB">
        <w:t>ATTRIBUTION</w:t>
      </w:r>
      <w:r w:rsidRPr="000E1347">
        <w:t xml:space="preserve"> DU MARCHE</w:t>
      </w:r>
      <w:bookmarkEnd w:id="92"/>
      <w:bookmarkEnd w:id="93"/>
      <w:bookmarkEnd w:id="94"/>
    </w:p>
    <w:p w14:paraId="7BBDB8C4" w14:textId="77777777" w:rsidR="006F7C19" w:rsidRPr="006F7C19" w:rsidRDefault="006F7C19" w:rsidP="006F7C19">
      <w:pPr>
        <w:widowControl w:val="0"/>
        <w:autoSpaceDE w:val="0"/>
        <w:autoSpaceDN w:val="0"/>
        <w:adjustRightInd w:val="0"/>
        <w:rPr>
          <w:rFonts w:eastAsia="Arial Unicode MS" w:cs="Open Sans"/>
          <w:sz w:val="18"/>
          <w:szCs w:val="18"/>
        </w:rPr>
      </w:pPr>
    </w:p>
    <w:p w14:paraId="38663DB3" w14:textId="77777777" w:rsidR="006F7C19" w:rsidRPr="00804D00" w:rsidRDefault="006F7C19" w:rsidP="00F20ECD">
      <w:pPr>
        <w:rPr>
          <w:rFonts w:ascii="Open Sans" w:eastAsia="Arial Unicode MS" w:hAnsi="Open Sans" w:cs="Open Sans"/>
          <w:sz w:val="20"/>
          <w:szCs w:val="20"/>
        </w:rPr>
      </w:pPr>
      <w:r w:rsidRPr="00804D00">
        <w:rPr>
          <w:rFonts w:ascii="Open Sans" w:eastAsia="Arial Unicode MS" w:hAnsi="Open Sans" w:cs="Open Sans"/>
          <w:sz w:val="20"/>
          <w:szCs w:val="20"/>
        </w:rPr>
        <w:t>L'accord-cadre est attribué au soumissionnaire dont l'offre est économiquement la plus avantageuse, au regard des critères d'attribution énoncés dans le présent règlement de la consultation.</w:t>
      </w:r>
    </w:p>
    <w:p w14:paraId="1222CB93" w14:textId="77777777" w:rsidR="00775BAD" w:rsidRPr="00804D00" w:rsidRDefault="00775BAD" w:rsidP="00F20ECD">
      <w:pPr>
        <w:rPr>
          <w:rFonts w:ascii="Open Sans" w:eastAsia="Arial Unicode MS" w:hAnsi="Open Sans" w:cs="Open Sans"/>
          <w:sz w:val="20"/>
          <w:szCs w:val="20"/>
        </w:rPr>
      </w:pPr>
    </w:p>
    <w:p w14:paraId="4559D7AA" w14:textId="2E3A6ADF" w:rsidR="006F7C19" w:rsidRPr="00804D00" w:rsidRDefault="006F7C19" w:rsidP="00F20ECD">
      <w:pPr>
        <w:rPr>
          <w:rFonts w:ascii="Open Sans" w:eastAsia="Arial Unicode MS" w:hAnsi="Open Sans" w:cs="Open Sans"/>
          <w:sz w:val="20"/>
          <w:szCs w:val="20"/>
        </w:rPr>
      </w:pPr>
      <w:r w:rsidRPr="00804D00">
        <w:rPr>
          <w:rFonts w:ascii="Open Sans" w:eastAsia="Arial Unicode MS" w:hAnsi="Open Sans" w:cs="Open Sans"/>
          <w:sz w:val="20"/>
          <w:szCs w:val="20"/>
        </w:rPr>
        <w:t>Les soumissionnaires évincés sont informés du rejet de leur offre dans les conditions fixées à l’article R.2181-1 et suivants du code de la commande publique.</w:t>
      </w:r>
    </w:p>
    <w:p w14:paraId="28A837F8" w14:textId="776E4C2C" w:rsidR="00CC2094" w:rsidRPr="00CC2094" w:rsidRDefault="00CC2094" w:rsidP="001E67BB">
      <w:bookmarkStart w:id="95" w:name="_Toc157007541"/>
    </w:p>
    <w:p w14:paraId="597E4B8E" w14:textId="1451FECA" w:rsidR="006F7C19" w:rsidRPr="00CC2094" w:rsidRDefault="006F7C19" w:rsidP="00A94045">
      <w:pPr>
        <w:pStyle w:val="Titre2"/>
      </w:pPr>
      <w:bookmarkStart w:id="96" w:name="_Toc165643533"/>
      <w:bookmarkStart w:id="97" w:name="_Toc200016899"/>
      <w:r w:rsidRPr="006F7C19">
        <w:t xml:space="preserve">Interdiction </w:t>
      </w:r>
      <w:r w:rsidRPr="001E67BB">
        <w:t>d’attribution</w:t>
      </w:r>
      <w:bookmarkEnd w:id="95"/>
      <w:bookmarkEnd w:id="96"/>
      <w:bookmarkEnd w:id="97"/>
    </w:p>
    <w:p w14:paraId="5D255DCD" w14:textId="77777777" w:rsidR="006F7C19" w:rsidRPr="006F7C19" w:rsidRDefault="006F7C19" w:rsidP="006F7C19">
      <w:pPr>
        <w:widowControl w:val="0"/>
        <w:autoSpaceDE w:val="0"/>
        <w:autoSpaceDN w:val="0"/>
        <w:adjustRightInd w:val="0"/>
        <w:rPr>
          <w:rFonts w:eastAsia="Arial Unicode MS" w:cs="Arial"/>
          <w:sz w:val="20"/>
          <w:szCs w:val="20"/>
        </w:rPr>
      </w:pPr>
    </w:p>
    <w:p w14:paraId="7D8C6BCB" w14:textId="77777777" w:rsidR="006F7C19" w:rsidRPr="00804D00" w:rsidRDefault="006F7C19" w:rsidP="00F20ECD">
      <w:pPr>
        <w:rPr>
          <w:rFonts w:ascii="Open Sans" w:eastAsia="Arial Unicode MS" w:hAnsi="Open Sans" w:cs="Open Sans"/>
          <w:sz w:val="20"/>
          <w:szCs w:val="20"/>
        </w:rPr>
      </w:pPr>
      <w:r w:rsidRPr="00804D00">
        <w:rPr>
          <w:rFonts w:ascii="Open Sans" w:eastAsia="Arial Unicode MS" w:hAnsi="Open Sans" w:cs="Open Sans"/>
          <w:sz w:val="20"/>
          <w:szCs w:val="20"/>
        </w:rPr>
        <w:t>Est exclu de la procédure tout candidat auquel l'acheteur ne peut attribuer le contrat, en application d'une interdiction émanant d'un texte d'applicabilité directe (accords internationaux, règlement européen...).</w:t>
      </w:r>
    </w:p>
    <w:p w14:paraId="0F104149" w14:textId="77777777" w:rsidR="006F7C19" w:rsidRPr="006F7C19" w:rsidRDefault="006F7C19" w:rsidP="006F7C19">
      <w:pPr>
        <w:widowControl w:val="0"/>
        <w:autoSpaceDE w:val="0"/>
        <w:autoSpaceDN w:val="0"/>
        <w:adjustRightInd w:val="0"/>
        <w:rPr>
          <w:rFonts w:eastAsia="Arial Unicode MS" w:cs="Arial"/>
          <w:sz w:val="20"/>
          <w:szCs w:val="20"/>
        </w:rPr>
      </w:pPr>
    </w:p>
    <w:p w14:paraId="7DA54EC7" w14:textId="77777777" w:rsidR="006F7C19" w:rsidRPr="00CC2094" w:rsidRDefault="006F7C19" w:rsidP="00A94045">
      <w:pPr>
        <w:pStyle w:val="Titre2"/>
      </w:pPr>
      <w:bookmarkStart w:id="98" w:name="_Toc157007542"/>
      <w:bookmarkStart w:id="99" w:name="_Toc165643534"/>
      <w:bookmarkStart w:id="100" w:name="_Toc200016900"/>
      <w:r w:rsidRPr="006F7C19">
        <w:t>Mise au point</w:t>
      </w:r>
      <w:bookmarkEnd w:id="98"/>
      <w:bookmarkEnd w:id="99"/>
      <w:bookmarkEnd w:id="100"/>
    </w:p>
    <w:p w14:paraId="49CC3083" w14:textId="77777777" w:rsidR="006F7C19" w:rsidRPr="00804D00" w:rsidRDefault="006F7C19" w:rsidP="006F7C19">
      <w:pPr>
        <w:widowControl w:val="0"/>
        <w:autoSpaceDE w:val="0"/>
        <w:autoSpaceDN w:val="0"/>
        <w:adjustRightInd w:val="0"/>
        <w:rPr>
          <w:rFonts w:ascii="Open Sans" w:eastAsia="Arial Unicode MS" w:hAnsi="Open Sans" w:cs="Open Sans"/>
          <w:sz w:val="20"/>
          <w:szCs w:val="20"/>
        </w:rPr>
      </w:pPr>
    </w:p>
    <w:p w14:paraId="396DF41F" w14:textId="3A797836" w:rsidR="006F7C19" w:rsidRPr="00804D00" w:rsidRDefault="006F7C19" w:rsidP="00F20ECD">
      <w:pPr>
        <w:rPr>
          <w:rFonts w:ascii="Open Sans" w:eastAsia="Arial Unicode MS" w:hAnsi="Open Sans" w:cs="Open Sans"/>
          <w:sz w:val="20"/>
          <w:szCs w:val="20"/>
        </w:rPr>
      </w:pPr>
      <w:r w:rsidRPr="00804D00">
        <w:rPr>
          <w:rFonts w:ascii="Open Sans" w:eastAsia="Arial Unicode MS" w:hAnsi="Open Sans" w:cs="Open Sans"/>
          <w:sz w:val="20"/>
          <w:szCs w:val="20"/>
        </w:rPr>
        <w:t>L’acheteur et le soumissionnaire retenu peuvent procéder à une mise au point des composantes du marché. Cette mise au point ne peut avoir pour objet de modifier des éléments substantiels de l'offre ou du présent accord-cadre.</w:t>
      </w:r>
    </w:p>
    <w:p w14:paraId="61059538" w14:textId="77777777" w:rsidR="00775BAD" w:rsidRPr="00804D00" w:rsidRDefault="00775BAD" w:rsidP="00F20ECD">
      <w:pPr>
        <w:rPr>
          <w:rFonts w:ascii="Open Sans" w:eastAsia="Arial Unicode MS" w:hAnsi="Open Sans" w:cs="Open Sans"/>
          <w:sz w:val="20"/>
          <w:szCs w:val="20"/>
        </w:rPr>
      </w:pPr>
    </w:p>
    <w:p w14:paraId="021E02FE" w14:textId="77777777" w:rsidR="006F7C19" w:rsidRPr="006F7C19" w:rsidRDefault="006F7C19" w:rsidP="006F7C19">
      <w:pPr>
        <w:widowControl w:val="0"/>
        <w:autoSpaceDE w:val="0"/>
        <w:autoSpaceDN w:val="0"/>
        <w:adjustRightInd w:val="0"/>
        <w:rPr>
          <w:rFonts w:eastAsia="Arial Unicode MS" w:cs="Open Sans"/>
          <w:sz w:val="18"/>
          <w:szCs w:val="18"/>
        </w:rPr>
      </w:pPr>
    </w:p>
    <w:p w14:paraId="546577E7" w14:textId="77777777" w:rsidR="006F7C19" w:rsidRPr="000E1347" w:rsidRDefault="006F7C19" w:rsidP="008E56BB">
      <w:pPr>
        <w:pStyle w:val="Titre1"/>
        <w:numPr>
          <w:ilvl w:val="0"/>
          <w:numId w:val="16"/>
        </w:numPr>
      </w:pPr>
      <w:bookmarkStart w:id="101" w:name="_Toc157007544"/>
      <w:bookmarkStart w:id="102" w:name="_Toc165643536"/>
      <w:bookmarkStart w:id="103" w:name="_Toc200016901"/>
      <w:r w:rsidRPr="001E67BB">
        <w:t>LANGUE</w:t>
      </w:r>
      <w:bookmarkEnd w:id="101"/>
      <w:bookmarkEnd w:id="102"/>
      <w:bookmarkEnd w:id="103"/>
    </w:p>
    <w:p w14:paraId="53B5CA83" w14:textId="77777777" w:rsidR="006F7C19" w:rsidRPr="006F7C19" w:rsidRDefault="006F7C19" w:rsidP="006F7C19">
      <w:pPr>
        <w:widowControl w:val="0"/>
        <w:autoSpaceDE w:val="0"/>
        <w:autoSpaceDN w:val="0"/>
        <w:adjustRightInd w:val="0"/>
        <w:rPr>
          <w:rFonts w:eastAsia="Arial Unicode MS" w:cs="Open Sans"/>
          <w:sz w:val="20"/>
          <w:szCs w:val="20"/>
        </w:rPr>
      </w:pPr>
    </w:p>
    <w:p w14:paraId="0026DC29" w14:textId="77777777" w:rsidR="006F7C19" w:rsidRPr="00804D00" w:rsidRDefault="006F7C19" w:rsidP="00FF6119">
      <w:pPr>
        <w:rPr>
          <w:rFonts w:ascii="Open Sans" w:eastAsia="Arial Unicode MS" w:hAnsi="Open Sans" w:cs="Open Sans"/>
          <w:sz w:val="20"/>
          <w:szCs w:val="20"/>
        </w:rPr>
      </w:pPr>
      <w:r w:rsidRPr="00804D00">
        <w:rPr>
          <w:rFonts w:ascii="Open Sans" w:eastAsia="Arial Unicode MS" w:hAnsi="Open Sans" w:cs="Open Sans"/>
          <w:sz w:val="20"/>
          <w:szCs w:val="20"/>
        </w:rPr>
        <w:t>La langue utilisée pour présenter les candidatures et les offres est le français.</w:t>
      </w:r>
    </w:p>
    <w:p w14:paraId="6DD8B8D4" w14:textId="77777777" w:rsidR="006F7C19" w:rsidRPr="00804D00" w:rsidRDefault="006F7C19" w:rsidP="00FF6119">
      <w:pPr>
        <w:rPr>
          <w:rFonts w:ascii="Open Sans" w:eastAsia="Arial Unicode MS" w:hAnsi="Open Sans" w:cs="Open Sans"/>
          <w:sz w:val="20"/>
          <w:szCs w:val="20"/>
        </w:rPr>
      </w:pPr>
    </w:p>
    <w:p w14:paraId="2E37961A" w14:textId="77777777" w:rsidR="006F7C19" w:rsidRPr="00804D00" w:rsidRDefault="006F7C19" w:rsidP="00FF6119">
      <w:pPr>
        <w:rPr>
          <w:rFonts w:ascii="Open Sans" w:eastAsia="Arial Unicode MS" w:hAnsi="Open Sans" w:cs="Open Sans"/>
          <w:sz w:val="20"/>
          <w:szCs w:val="20"/>
        </w:rPr>
      </w:pPr>
      <w:r w:rsidRPr="00804D00">
        <w:rPr>
          <w:rFonts w:ascii="Open Sans" w:eastAsia="Arial Unicode MS" w:hAnsi="Open Sans" w:cs="Open Sans"/>
          <w:sz w:val="20"/>
          <w:szCs w:val="20"/>
        </w:rPr>
        <w:lastRenderedPageBreak/>
        <w:t>Conformément à l’article R. 2143-16 du Code de la commande publique, les pièces accompagnant le dossier de candidature rédigées en langue étrangère seront acceptées uniquement si elles sont accompagnées d’une traduction en langue française.</w:t>
      </w:r>
    </w:p>
    <w:p w14:paraId="258639B1" w14:textId="77777777" w:rsidR="006F7C19" w:rsidRPr="006F7C19" w:rsidRDefault="006F7C19" w:rsidP="006F7C19">
      <w:pPr>
        <w:widowControl w:val="0"/>
        <w:autoSpaceDE w:val="0"/>
        <w:autoSpaceDN w:val="0"/>
        <w:adjustRightInd w:val="0"/>
        <w:rPr>
          <w:rFonts w:eastAsia="Arial Unicode MS" w:cs="Open Sans"/>
          <w:sz w:val="18"/>
          <w:szCs w:val="18"/>
        </w:rPr>
      </w:pPr>
    </w:p>
    <w:p w14:paraId="295FF167" w14:textId="77777777" w:rsidR="006F7C19" w:rsidRPr="000E1347" w:rsidRDefault="006F7C19" w:rsidP="008E56BB">
      <w:pPr>
        <w:pStyle w:val="Titre1"/>
        <w:numPr>
          <w:ilvl w:val="0"/>
          <w:numId w:val="16"/>
        </w:numPr>
      </w:pPr>
      <w:bookmarkStart w:id="104" w:name="_Toc525641129"/>
      <w:bookmarkStart w:id="105" w:name="_Toc157007545"/>
      <w:bookmarkStart w:id="106" w:name="_Toc165643537"/>
      <w:bookmarkStart w:id="107" w:name="_Toc200016902"/>
      <w:r w:rsidRPr="001E67BB">
        <w:t>NOTIFICATION</w:t>
      </w:r>
      <w:r w:rsidRPr="000E1347">
        <w:t xml:space="preserve"> DES RESULTATS</w:t>
      </w:r>
      <w:bookmarkEnd w:id="104"/>
      <w:bookmarkEnd w:id="105"/>
      <w:bookmarkEnd w:id="106"/>
      <w:bookmarkEnd w:id="107"/>
    </w:p>
    <w:p w14:paraId="60BCB570" w14:textId="77777777" w:rsidR="006F7C19" w:rsidRPr="006F7C19" w:rsidRDefault="006F7C19" w:rsidP="006F7C19">
      <w:pPr>
        <w:widowControl w:val="0"/>
        <w:autoSpaceDE w:val="0"/>
        <w:autoSpaceDN w:val="0"/>
        <w:adjustRightInd w:val="0"/>
        <w:rPr>
          <w:rFonts w:eastAsia="Arial Unicode MS" w:cs="Open Sans"/>
          <w:sz w:val="20"/>
          <w:szCs w:val="20"/>
        </w:rPr>
      </w:pPr>
    </w:p>
    <w:p w14:paraId="42896C4B" w14:textId="5B21E68E" w:rsidR="006F7C19" w:rsidRPr="000763B0" w:rsidRDefault="00EE6F16" w:rsidP="008C4125">
      <w:pPr>
        <w:rPr>
          <w:rFonts w:ascii="Open Sans" w:eastAsia="Arial Unicode MS" w:hAnsi="Open Sans" w:cs="Open Sans"/>
          <w:sz w:val="20"/>
          <w:szCs w:val="20"/>
        </w:rPr>
      </w:pPr>
      <w:r w:rsidRPr="000763B0">
        <w:rPr>
          <w:rFonts w:ascii="Open Sans" w:eastAsia="Arial Unicode MS" w:hAnsi="Open Sans" w:cs="Open Sans"/>
          <w:sz w:val="20"/>
          <w:szCs w:val="20"/>
        </w:rPr>
        <w:t xml:space="preserve">Si les </w:t>
      </w:r>
      <w:r w:rsidR="006F7C19" w:rsidRPr="000763B0">
        <w:rPr>
          <w:rFonts w:ascii="Open Sans" w:eastAsia="Arial Unicode MS" w:hAnsi="Open Sans" w:cs="Open Sans"/>
          <w:sz w:val="20"/>
          <w:szCs w:val="20"/>
        </w:rPr>
        <w:t>attestations de régularité fiscale et sociale ou équivalent mentionnés ci-dessus</w:t>
      </w:r>
      <w:r w:rsidRPr="000763B0">
        <w:rPr>
          <w:rFonts w:ascii="Open Sans" w:eastAsia="Arial Unicode MS" w:hAnsi="Open Sans" w:cs="Open Sans"/>
          <w:sz w:val="20"/>
          <w:szCs w:val="20"/>
        </w:rPr>
        <w:t xml:space="preserve"> ne sont plus valides au moment de l’attribution du marché</w:t>
      </w:r>
      <w:r w:rsidR="006F7C19" w:rsidRPr="000763B0">
        <w:rPr>
          <w:rFonts w:ascii="Open Sans" w:eastAsia="Arial Unicode MS" w:hAnsi="Open Sans" w:cs="Open Sans"/>
          <w:sz w:val="20"/>
          <w:szCs w:val="20"/>
        </w:rPr>
        <w:t xml:space="preserve">, le candidat attributaire devra obligatoirement produire ces documents sous un délai de </w:t>
      </w:r>
      <w:r w:rsidR="005923B2" w:rsidRPr="000763B0">
        <w:rPr>
          <w:rFonts w:ascii="Open Sans" w:eastAsia="Arial Unicode MS" w:hAnsi="Open Sans" w:cs="Open Sans"/>
          <w:sz w:val="20"/>
          <w:szCs w:val="20"/>
        </w:rPr>
        <w:t>cinq (</w:t>
      </w:r>
      <w:r w:rsidR="006F7C19" w:rsidRPr="000763B0">
        <w:rPr>
          <w:rFonts w:ascii="Open Sans" w:eastAsia="Arial Unicode MS" w:hAnsi="Open Sans" w:cs="Open Sans"/>
          <w:sz w:val="20"/>
          <w:szCs w:val="20"/>
        </w:rPr>
        <w:t>5</w:t>
      </w:r>
      <w:r w:rsidR="005923B2" w:rsidRPr="000763B0">
        <w:rPr>
          <w:rFonts w:ascii="Open Sans" w:eastAsia="Arial Unicode MS" w:hAnsi="Open Sans" w:cs="Open Sans"/>
          <w:sz w:val="20"/>
          <w:szCs w:val="20"/>
        </w:rPr>
        <w:t>)</w:t>
      </w:r>
      <w:r w:rsidR="006F7C19" w:rsidRPr="000763B0">
        <w:rPr>
          <w:rFonts w:ascii="Open Sans" w:eastAsia="Arial Unicode MS" w:hAnsi="Open Sans" w:cs="Open Sans"/>
          <w:sz w:val="20"/>
          <w:szCs w:val="20"/>
        </w:rPr>
        <w:t xml:space="preserve"> jours à compter de la date de réception de la demande confirmée avec accusé de réception</w:t>
      </w:r>
      <w:r w:rsidR="000763B0" w:rsidRPr="000763B0">
        <w:rPr>
          <w:rFonts w:ascii="Open Sans" w:eastAsia="Arial Unicode MS" w:hAnsi="Open Sans" w:cs="Open Sans"/>
          <w:sz w:val="20"/>
          <w:szCs w:val="20"/>
        </w:rPr>
        <w:t xml:space="preserve"> via la plateforme PLACE</w:t>
      </w:r>
      <w:r w:rsidR="006F7C19" w:rsidRPr="000763B0">
        <w:rPr>
          <w:rFonts w:ascii="Open Sans" w:eastAsia="Arial Unicode MS" w:hAnsi="Open Sans" w:cs="Open Sans"/>
          <w:sz w:val="20"/>
          <w:szCs w:val="20"/>
        </w:rPr>
        <w:t xml:space="preserve">. </w:t>
      </w:r>
    </w:p>
    <w:p w14:paraId="2D0C5496" w14:textId="77777777" w:rsidR="006F7C19" w:rsidRPr="000763B0" w:rsidRDefault="006F7C19" w:rsidP="008C4125">
      <w:pPr>
        <w:rPr>
          <w:rFonts w:ascii="Open Sans" w:eastAsia="Arial Unicode MS" w:hAnsi="Open Sans" w:cs="Open Sans"/>
          <w:sz w:val="20"/>
          <w:szCs w:val="20"/>
        </w:rPr>
      </w:pPr>
    </w:p>
    <w:p w14:paraId="4D15C214" w14:textId="77777777" w:rsidR="006F7C19" w:rsidRPr="000763B0" w:rsidRDefault="006F7C19" w:rsidP="008C4125">
      <w:pPr>
        <w:rPr>
          <w:rFonts w:ascii="Open Sans" w:eastAsia="Arial Unicode MS" w:hAnsi="Open Sans" w:cs="Open Sans"/>
          <w:sz w:val="20"/>
          <w:szCs w:val="20"/>
        </w:rPr>
      </w:pPr>
      <w:r w:rsidRPr="000763B0">
        <w:rPr>
          <w:rFonts w:ascii="Open Sans" w:eastAsia="Arial Unicode MS" w:hAnsi="Open Sans" w:cs="Open Sans"/>
          <w:sz w:val="20"/>
          <w:szCs w:val="20"/>
        </w:rPr>
        <w:t>Au cas où ces documents ne parviendraient pas à l’AGEPS dans les délais impartis, la même demande sera faite au candidat classé n° 2 et le candidat classé n° 1 sera éliminé (article R. 2144-7 du Code de la commande publique).</w:t>
      </w:r>
    </w:p>
    <w:p w14:paraId="56C34CF6" w14:textId="77777777" w:rsidR="006F7C19" w:rsidRPr="000763B0" w:rsidRDefault="006F7C19" w:rsidP="008C4125">
      <w:pPr>
        <w:rPr>
          <w:rFonts w:ascii="Open Sans" w:eastAsia="Arial Unicode MS" w:hAnsi="Open Sans" w:cs="Open Sans"/>
          <w:sz w:val="20"/>
          <w:szCs w:val="20"/>
        </w:rPr>
      </w:pPr>
    </w:p>
    <w:p w14:paraId="1D6C4F16" w14:textId="77777777" w:rsidR="006F7C19" w:rsidRPr="000763B0" w:rsidRDefault="006F7C19" w:rsidP="008C4125">
      <w:pPr>
        <w:rPr>
          <w:rFonts w:ascii="Open Sans" w:eastAsia="Arial Unicode MS" w:hAnsi="Open Sans" w:cs="Open Sans"/>
          <w:sz w:val="20"/>
          <w:szCs w:val="20"/>
        </w:rPr>
      </w:pPr>
      <w:r w:rsidRPr="000763B0">
        <w:rPr>
          <w:rFonts w:ascii="Open Sans" w:eastAsia="Arial Unicode MS" w:hAnsi="Open Sans" w:cs="Open Sans"/>
          <w:sz w:val="20"/>
          <w:szCs w:val="20"/>
        </w:rPr>
        <w:t xml:space="preserve">Le candidat auquel il est envisagé d’attribuer le marché produit en outre dans les mêmes conditions les pièces prévues aux articles D.8222-5 et D.8222-7 du Code du travail (Les documents mentionnés dans la partie F1, ou si le candidat est domicilié à l’étranger, dans la partie G du formulaire NOTI 1 ou équivalent). </w:t>
      </w:r>
    </w:p>
    <w:p w14:paraId="5F22D109" w14:textId="77777777" w:rsidR="006F7C19" w:rsidRPr="000763B0" w:rsidRDefault="006F7C19" w:rsidP="008C4125">
      <w:pPr>
        <w:rPr>
          <w:rFonts w:ascii="Open Sans" w:eastAsia="Arial Unicode MS" w:hAnsi="Open Sans" w:cs="Open Sans"/>
          <w:sz w:val="20"/>
          <w:szCs w:val="20"/>
        </w:rPr>
      </w:pPr>
    </w:p>
    <w:p w14:paraId="55BA4280" w14:textId="77777777" w:rsidR="006F7C19" w:rsidRPr="000763B0" w:rsidRDefault="006F7C19" w:rsidP="008C4125">
      <w:pPr>
        <w:rPr>
          <w:rFonts w:ascii="Open Sans" w:eastAsia="Arial Unicode MS" w:hAnsi="Open Sans" w:cs="Open Sans"/>
          <w:sz w:val="20"/>
          <w:szCs w:val="20"/>
        </w:rPr>
      </w:pPr>
      <w:r w:rsidRPr="000763B0">
        <w:rPr>
          <w:rFonts w:ascii="Open Sans" w:eastAsia="Arial Unicode MS" w:hAnsi="Open Sans" w:cs="Open Sans"/>
          <w:sz w:val="20"/>
          <w:szCs w:val="20"/>
        </w:rPr>
        <w:t>Dès réception des imprimés OUV7 et des attestations de régularité fiscale et sociale ou équivalent (pièces prévues aux articles D8222-5 et D8222-7 du Code du travail), l’ensemble des candidats est informé par courrier transmis par voie électronique.</w:t>
      </w:r>
    </w:p>
    <w:p w14:paraId="6596087B" w14:textId="77777777" w:rsidR="006F7C19" w:rsidRPr="006F7C19" w:rsidRDefault="006F7C19" w:rsidP="008C4125">
      <w:pPr>
        <w:rPr>
          <w:rFonts w:eastAsia="Arial Unicode MS"/>
          <w:b/>
          <w:strike/>
        </w:rPr>
      </w:pPr>
    </w:p>
    <w:p w14:paraId="47D04AAC" w14:textId="3581D738" w:rsidR="006F7C19" w:rsidRPr="000763B0" w:rsidRDefault="006F7C19" w:rsidP="008C4125">
      <w:pPr>
        <w:rPr>
          <w:rFonts w:ascii="Open Sans" w:eastAsia="Arial Unicode MS" w:hAnsi="Open Sans" w:cs="Open Sans"/>
          <w:sz w:val="20"/>
          <w:szCs w:val="20"/>
        </w:rPr>
      </w:pPr>
      <w:r w:rsidRPr="000763B0">
        <w:rPr>
          <w:rFonts w:ascii="Open Sans" w:eastAsia="Arial Unicode MS" w:hAnsi="Open Sans" w:cs="Open Sans"/>
          <w:sz w:val="20"/>
          <w:szCs w:val="20"/>
        </w:rPr>
        <w:t>Si la signature électronique est invalide ou absente lors du dépôt des plis, l’attributaire du marché devra signer l’acte d’engagement et ses annexes financières</w:t>
      </w:r>
      <w:r w:rsidR="000763B0" w:rsidRPr="000763B0">
        <w:rPr>
          <w:rFonts w:ascii="Open Sans" w:eastAsia="Arial Unicode MS" w:hAnsi="Open Sans" w:cs="Open Sans"/>
          <w:sz w:val="20"/>
          <w:szCs w:val="20"/>
        </w:rPr>
        <w:t xml:space="preserve"> lors de l’attribution</w:t>
      </w:r>
      <w:r w:rsidRPr="000763B0">
        <w:rPr>
          <w:rFonts w:ascii="Open Sans" w:eastAsia="Arial Unicode MS" w:hAnsi="Open Sans" w:cs="Open Sans"/>
          <w:sz w:val="20"/>
          <w:szCs w:val="20"/>
        </w:rPr>
        <w:t>, cette signature conditionnera la validité du marché</w:t>
      </w:r>
      <w:r w:rsidR="00EE6F16" w:rsidRPr="000763B0">
        <w:rPr>
          <w:rFonts w:ascii="Open Sans" w:eastAsia="Arial Unicode MS" w:hAnsi="Open Sans" w:cs="Open Sans"/>
          <w:sz w:val="20"/>
          <w:szCs w:val="20"/>
        </w:rPr>
        <w:t>.</w:t>
      </w:r>
    </w:p>
    <w:p w14:paraId="1CCD8938" w14:textId="77777777" w:rsidR="006F7C19" w:rsidRPr="006F7C19" w:rsidRDefault="006F7C19" w:rsidP="008C4125">
      <w:pPr>
        <w:rPr>
          <w:rFonts w:eastAsia="Arial Unicode MS"/>
          <w:b/>
          <w:strike/>
          <w:color w:val="000000"/>
        </w:rPr>
      </w:pPr>
    </w:p>
    <w:p w14:paraId="1415EFEE" w14:textId="49DADE56" w:rsidR="006F7C19" w:rsidRPr="000763B0" w:rsidRDefault="006F7C19" w:rsidP="008C4125">
      <w:pPr>
        <w:rPr>
          <w:rFonts w:ascii="Open Sans" w:eastAsia="Arial Unicode MS" w:hAnsi="Open Sans" w:cs="Open Sans"/>
          <w:sz w:val="20"/>
          <w:szCs w:val="20"/>
        </w:rPr>
      </w:pPr>
      <w:r w:rsidRPr="000763B0">
        <w:rPr>
          <w:rFonts w:ascii="Open Sans" w:eastAsia="Arial Unicode MS" w:hAnsi="Open Sans" w:cs="Open Sans"/>
          <w:sz w:val="20"/>
          <w:szCs w:val="20"/>
        </w:rPr>
        <w:t>Après signature du marché par les autorités compétentes, le candidat retenu reçoit via la plate-forme de dématérialisation une copie de l’acte d’engagement. S’il souhaite procéder au nantissement des créances nées de l’exécution du marché, il lui appartient de solliciter la remise d’une copie revêtue de la mention « exemplaire unique ».</w:t>
      </w:r>
    </w:p>
    <w:p w14:paraId="6C905AE9" w14:textId="77777777" w:rsidR="00F20ECD" w:rsidRPr="006F7C19" w:rsidRDefault="00F20ECD" w:rsidP="008C4125">
      <w:pPr>
        <w:rPr>
          <w:rFonts w:eastAsia="Arial Unicode MS"/>
        </w:rPr>
      </w:pPr>
    </w:p>
    <w:p w14:paraId="43F1D142" w14:textId="77777777" w:rsidR="0006734D" w:rsidRPr="0006734D" w:rsidRDefault="0006734D" w:rsidP="008E56BB">
      <w:pPr>
        <w:pStyle w:val="Titre1"/>
        <w:numPr>
          <w:ilvl w:val="0"/>
          <w:numId w:val="16"/>
        </w:numPr>
      </w:pPr>
      <w:bookmarkStart w:id="108" w:name="_Toc138261994"/>
      <w:bookmarkStart w:id="109" w:name="_Toc165643538"/>
      <w:bookmarkStart w:id="110" w:name="_Toc200016903"/>
      <w:r w:rsidRPr="001E67BB">
        <w:t>AVANCES</w:t>
      </w:r>
      <w:bookmarkEnd w:id="108"/>
      <w:bookmarkEnd w:id="109"/>
      <w:bookmarkEnd w:id="110"/>
    </w:p>
    <w:p w14:paraId="2EF59D08" w14:textId="77777777" w:rsidR="0006734D" w:rsidRPr="0006734D" w:rsidRDefault="0006734D" w:rsidP="0006734D">
      <w:pPr>
        <w:autoSpaceDE w:val="0"/>
        <w:autoSpaceDN w:val="0"/>
        <w:adjustRightInd w:val="0"/>
        <w:rPr>
          <w:rFonts w:cs="Open Sans"/>
          <w:sz w:val="18"/>
          <w:szCs w:val="18"/>
        </w:rPr>
      </w:pPr>
    </w:p>
    <w:p w14:paraId="1F95FD65" w14:textId="1A2A877C" w:rsidR="0006734D" w:rsidRDefault="0006734D" w:rsidP="000763B0">
      <w:pPr>
        <w:rPr>
          <w:rFonts w:ascii="Open Sans" w:eastAsia="Arial Unicode MS" w:hAnsi="Open Sans" w:cs="Open Sans"/>
          <w:sz w:val="20"/>
          <w:szCs w:val="20"/>
        </w:rPr>
      </w:pPr>
      <w:r w:rsidRPr="000763B0">
        <w:rPr>
          <w:rFonts w:ascii="Open Sans" w:eastAsia="Arial Unicode MS" w:hAnsi="Open Sans" w:cs="Open Sans"/>
          <w:sz w:val="20"/>
          <w:szCs w:val="20"/>
        </w:rPr>
        <w:t>Le Titulaire bénéficie de l’avance, sous réserve des conditions visées aux articles L. 2191-2 et L. 2191-3 du Code de la commande publique. Il peut y renoncer en le mentionnant expressément sur l’acte d’engagement.</w:t>
      </w:r>
    </w:p>
    <w:p w14:paraId="2269E9FD" w14:textId="77777777" w:rsidR="000763B0" w:rsidRPr="000763B0" w:rsidRDefault="000763B0" w:rsidP="000763B0">
      <w:pPr>
        <w:rPr>
          <w:rFonts w:ascii="Open Sans" w:eastAsia="Arial Unicode MS" w:hAnsi="Open Sans" w:cs="Open Sans"/>
          <w:sz w:val="20"/>
          <w:szCs w:val="20"/>
        </w:rPr>
      </w:pPr>
    </w:p>
    <w:p w14:paraId="5826DC17" w14:textId="544256B1" w:rsidR="0006734D" w:rsidRDefault="0006734D" w:rsidP="000763B0">
      <w:pPr>
        <w:rPr>
          <w:rFonts w:ascii="Open Sans" w:eastAsia="Arial Unicode MS" w:hAnsi="Open Sans" w:cs="Open Sans"/>
          <w:sz w:val="20"/>
          <w:szCs w:val="20"/>
        </w:rPr>
      </w:pPr>
      <w:r w:rsidRPr="000763B0">
        <w:rPr>
          <w:rFonts w:ascii="Open Sans" w:eastAsia="Arial Unicode MS" w:hAnsi="Open Sans" w:cs="Open Sans"/>
          <w:sz w:val="20"/>
          <w:szCs w:val="20"/>
        </w:rPr>
        <w:t xml:space="preserve">Le </w:t>
      </w:r>
      <w:r w:rsidR="00F26F03" w:rsidRPr="000763B0">
        <w:rPr>
          <w:rFonts w:ascii="Open Sans" w:eastAsia="Arial Unicode MS" w:hAnsi="Open Sans" w:cs="Open Sans"/>
          <w:sz w:val="20"/>
          <w:szCs w:val="20"/>
        </w:rPr>
        <w:t>T</w:t>
      </w:r>
      <w:r w:rsidRPr="000763B0">
        <w:rPr>
          <w:rFonts w:ascii="Open Sans" w:eastAsia="Arial Unicode MS" w:hAnsi="Open Sans" w:cs="Open Sans"/>
          <w:sz w:val="20"/>
          <w:szCs w:val="20"/>
        </w:rPr>
        <w:t>itulaire ou son sous-traitant admis au paiement direct bénéficient d'une avance calculée en application du code de la commande publique dès lors que le marché respecte les conditions mentionnées à l'article R. 2191-3 ou que le marché de défense ou de sécurité respecte les conditions mentionnées à l'article R. 2391-1.</w:t>
      </w:r>
    </w:p>
    <w:p w14:paraId="10049E98" w14:textId="77777777" w:rsidR="000763B0" w:rsidRPr="000763B0" w:rsidRDefault="000763B0" w:rsidP="000763B0">
      <w:pPr>
        <w:rPr>
          <w:rFonts w:ascii="Open Sans" w:eastAsia="Arial Unicode MS" w:hAnsi="Open Sans" w:cs="Open Sans"/>
          <w:sz w:val="20"/>
          <w:szCs w:val="20"/>
        </w:rPr>
      </w:pPr>
    </w:p>
    <w:p w14:paraId="65D6345F" w14:textId="1C44DBFA" w:rsidR="0006734D" w:rsidRDefault="0006734D" w:rsidP="000763B0">
      <w:pPr>
        <w:rPr>
          <w:rFonts w:ascii="Open Sans" w:eastAsia="Arial Unicode MS" w:hAnsi="Open Sans" w:cs="Open Sans"/>
          <w:sz w:val="20"/>
          <w:szCs w:val="20"/>
        </w:rPr>
      </w:pPr>
      <w:r w:rsidRPr="000763B0">
        <w:rPr>
          <w:rFonts w:ascii="Open Sans" w:eastAsia="Arial Unicode MS" w:hAnsi="Open Sans" w:cs="Open Sans"/>
          <w:sz w:val="20"/>
          <w:szCs w:val="20"/>
        </w:rPr>
        <w:t xml:space="preserve">Lorsque le </w:t>
      </w:r>
      <w:r w:rsidR="00F26F03" w:rsidRPr="000763B0">
        <w:rPr>
          <w:rFonts w:ascii="Open Sans" w:eastAsia="Arial Unicode MS" w:hAnsi="Open Sans" w:cs="Open Sans"/>
          <w:sz w:val="20"/>
          <w:szCs w:val="20"/>
        </w:rPr>
        <w:t>T</w:t>
      </w:r>
      <w:r w:rsidRPr="000763B0">
        <w:rPr>
          <w:rFonts w:ascii="Open Sans" w:eastAsia="Arial Unicode MS" w:hAnsi="Open Sans" w:cs="Open Sans"/>
          <w:sz w:val="20"/>
          <w:szCs w:val="20"/>
        </w:rPr>
        <w:t>itulaire ou le sous-traitant est une petite ou moyenne entreprise au sens du code de la commande publique, le taux de l'avance mentionné à l'article R. 2191-10 est fixé à 20 % ou à un taux supérieur fixé par les documents particuliers du marché.</w:t>
      </w:r>
    </w:p>
    <w:p w14:paraId="18B7C67C" w14:textId="77777777" w:rsidR="000763B0" w:rsidRPr="000763B0" w:rsidRDefault="000763B0" w:rsidP="000763B0">
      <w:pPr>
        <w:rPr>
          <w:rFonts w:ascii="Open Sans" w:eastAsia="Arial Unicode MS" w:hAnsi="Open Sans" w:cs="Open Sans"/>
          <w:sz w:val="20"/>
          <w:szCs w:val="20"/>
        </w:rPr>
      </w:pPr>
    </w:p>
    <w:p w14:paraId="65A40E6E" w14:textId="7999CF0B" w:rsidR="0006734D" w:rsidRPr="000763B0" w:rsidRDefault="0006734D" w:rsidP="000763B0">
      <w:pPr>
        <w:rPr>
          <w:rFonts w:ascii="Open Sans" w:eastAsia="Arial Unicode MS" w:hAnsi="Open Sans" w:cs="Open Sans"/>
          <w:sz w:val="20"/>
          <w:szCs w:val="20"/>
        </w:rPr>
      </w:pPr>
      <w:r w:rsidRPr="000763B0">
        <w:rPr>
          <w:rFonts w:ascii="Open Sans" w:eastAsia="Arial Unicode MS" w:hAnsi="Open Sans" w:cs="Open Sans"/>
          <w:sz w:val="20"/>
          <w:szCs w:val="20"/>
        </w:rPr>
        <w:t xml:space="preserve">Lorsque le </w:t>
      </w:r>
      <w:r w:rsidR="00F26F03" w:rsidRPr="000763B0">
        <w:rPr>
          <w:rFonts w:ascii="Open Sans" w:eastAsia="Arial Unicode MS" w:hAnsi="Open Sans" w:cs="Open Sans"/>
          <w:sz w:val="20"/>
          <w:szCs w:val="20"/>
        </w:rPr>
        <w:t>T</w:t>
      </w:r>
      <w:r w:rsidRPr="000763B0">
        <w:rPr>
          <w:rFonts w:ascii="Open Sans" w:eastAsia="Arial Unicode MS" w:hAnsi="Open Sans" w:cs="Open Sans"/>
          <w:sz w:val="20"/>
          <w:szCs w:val="20"/>
        </w:rPr>
        <w:t>itulaire ou le sous-traitant n'est pas une petite ou moyenne entreprise au sens du code de la commande publique, le taux de l'avance est fixé par les documents particuliers du marché et, à défaut, au taux minimal prévu à l'article R. 2191-7 du code de la commande publique pour les marchés ou par l'article R. 2391-4 pour les marchés de défense ou de sécurité.</w:t>
      </w:r>
    </w:p>
    <w:p w14:paraId="61CA7DB5" w14:textId="5EEB8AD3" w:rsidR="0006734D" w:rsidRDefault="0006734D" w:rsidP="000763B0">
      <w:pPr>
        <w:rPr>
          <w:rFonts w:ascii="Open Sans" w:eastAsia="Arial Unicode MS" w:hAnsi="Open Sans" w:cs="Open Sans"/>
          <w:sz w:val="20"/>
          <w:szCs w:val="20"/>
        </w:rPr>
      </w:pPr>
      <w:r w:rsidRPr="000763B0">
        <w:rPr>
          <w:rFonts w:ascii="Open Sans" w:eastAsia="Arial Unicode MS" w:hAnsi="Open Sans" w:cs="Open Sans"/>
          <w:sz w:val="20"/>
          <w:szCs w:val="20"/>
        </w:rPr>
        <w:t>L'avance est versée et remboursée selon les dispositions du code de la commande publique.</w:t>
      </w:r>
    </w:p>
    <w:p w14:paraId="0D39ADE7" w14:textId="78D12F69" w:rsidR="000763B0" w:rsidRDefault="000763B0" w:rsidP="000763B0">
      <w:pPr>
        <w:rPr>
          <w:rFonts w:ascii="Open Sans" w:eastAsia="Arial Unicode MS" w:hAnsi="Open Sans" w:cs="Open Sans"/>
          <w:sz w:val="20"/>
          <w:szCs w:val="20"/>
        </w:rPr>
      </w:pPr>
    </w:p>
    <w:p w14:paraId="0C14CDB4" w14:textId="77777777" w:rsidR="000763B0" w:rsidRPr="000763B0" w:rsidRDefault="000763B0" w:rsidP="000763B0">
      <w:pPr>
        <w:rPr>
          <w:rFonts w:ascii="Open Sans" w:eastAsia="Arial Unicode MS" w:hAnsi="Open Sans" w:cs="Open Sans"/>
          <w:sz w:val="20"/>
          <w:szCs w:val="20"/>
        </w:rPr>
      </w:pPr>
    </w:p>
    <w:p w14:paraId="7BFB418E" w14:textId="384715D2" w:rsidR="006F7C19" w:rsidRPr="006F7C19" w:rsidRDefault="006F7C19" w:rsidP="006F7C19">
      <w:pPr>
        <w:shd w:val="clear" w:color="auto" w:fill="FFFFFF"/>
        <w:spacing w:after="90"/>
        <w:textAlignment w:val="baseline"/>
        <w:rPr>
          <w:rFonts w:eastAsiaTheme="minorHAnsi" w:cs="Arial"/>
          <w:sz w:val="18"/>
          <w:szCs w:val="18"/>
          <w:lang w:eastAsia="en-US"/>
        </w:rPr>
      </w:pPr>
    </w:p>
    <w:p w14:paraId="5B687E97" w14:textId="031D6AF0" w:rsidR="006F7C19" w:rsidRPr="000E1347" w:rsidRDefault="00F26F03" w:rsidP="008E56BB">
      <w:pPr>
        <w:pStyle w:val="Titre1"/>
        <w:numPr>
          <w:ilvl w:val="0"/>
          <w:numId w:val="16"/>
        </w:numPr>
      </w:pPr>
      <w:bookmarkStart w:id="111" w:name="_Toc525641131"/>
      <w:bookmarkStart w:id="112" w:name="_Toc157007547"/>
      <w:bookmarkStart w:id="113" w:name="_Toc165643539"/>
      <w:bookmarkStart w:id="114" w:name="_Toc200016904"/>
      <w:r>
        <w:lastRenderedPageBreak/>
        <w:t xml:space="preserve">DELAIS ET </w:t>
      </w:r>
      <w:r w:rsidR="006F7C19" w:rsidRPr="000E1347">
        <w:t xml:space="preserve">VOIES DE </w:t>
      </w:r>
      <w:r w:rsidR="006F7C19" w:rsidRPr="001E67BB">
        <w:t>RECOURS</w:t>
      </w:r>
      <w:bookmarkEnd w:id="111"/>
      <w:bookmarkEnd w:id="112"/>
      <w:bookmarkEnd w:id="113"/>
      <w:bookmarkEnd w:id="114"/>
    </w:p>
    <w:p w14:paraId="52CD5624" w14:textId="77777777" w:rsidR="006F7C19" w:rsidRPr="006F7C19" w:rsidRDefault="006F7C19" w:rsidP="006F7C19">
      <w:pPr>
        <w:widowControl w:val="0"/>
        <w:autoSpaceDE w:val="0"/>
        <w:autoSpaceDN w:val="0"/>
        <w:adjustRightInd w:val="0"/>
        <w:rPr>
          <w:rFonts w:eastAsia="Arial Unicode MS" w:cs="Open Sans"/>
          <w:sz w:val="18"/>
          <w:szCs w:val="18"/>
        </w:rPr>
      </w:pPr>
    </w:p>
    <w:p w14:paraId="7E057C21" w14:textId="32A5BED5" w:rsidR="00E37977" w:rsidRPr="00804D00" w:rsidRDefault="00E37977" w:rsidP="008C4125">
      <w:pPr>
        <w:rPr>
          <w:rFonts w:ascii="Open Sans" w:eastAsia="Arial Unicode MS" w:hAnsi="Open Sans" w:cs="Open Sans"/>
          <w:sz w:val="20"/>
          <w:szCs w:val="20"/>
        </w:rPr>
      </w:pPr>
      <w:r w:rsidRPr="00804D00">
        <w:rPr>
          <w:rFonts w:ascii="Open Sans" w:eastAsia="Arial Unicode MS" w:hAnsi="Open Sans" w:cs="Open Sans"/>
          <w:sz w:val="20"/>
          <w:szCs w:val="20"/>
        </w:rPr>
        <w:t xml:space="preserve">En cas de contentieux relatif à la présente consultation, le tribunal compétent est le Tribunal administratif de Paris. </w:t>
      </w:r>
    </w:p>
    <w:p w14:paraId="5B84EE6D" w14:textId="15BBA49E" w:rsidR="00E37977" w:rsidRPr="00804D00" w:rsidRDefault="00E37977" w:rsidP="008C4125">
      <w:pPr>
        <w:rPr>
          <w:rFonts w:ascii="Open Sans" w:eastAsia="Arial Unicode MS" w:hAnsi="Open Sans" w:cs="Open Sans"/>
          <w:sz w:val="20"/>
          <w:szCs w:val="20"/>
        </w:rPr>
      </w:pPr>
    </w:p>
    <w:p w14:paraId="615F6866" w14:textId="77777777" w:rsidR="00E37977" w:rsidRPr="00804D00" w:rsidRDefault="00E37977"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 xml:space="preserve">Tribunal administratif de Paris </w:t>
      </w:r>
    </w:p>
    <w:p w14:paraId="5AA6ECC8" w14:textId="1BA9EFC0" w:rsidR="00E37977" w:rsidRPr="00804D00" w:rsidRDefault="00E37977"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7, rue de Jouy</w:t>
      </w:r>
    </w:p>
    <w:p w14:paraId="24A0B9F8" w14:textId="75C3A602" w:rsidR="00E37977" w:rsidRPr="00804D00" w:rsidRDefault="00E37977"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75181 PARIS Cedex 04</w:t>
      </w:r>
    </w:p>
    <w:p w14:paraId="6DC47FF4" w14:textId="77777777" w:rsidR="00E37977" w:rsidRPr="00804D00" w:rsidRDefault="00E37977" w:rsidP="00E37977">
      <w:pPr>
        <w:jc w:val="center"/>
        <w:rPr>
          <w:rFonts w:ascii="Open Sans" w:eastAsia="Arial Unicode MS" w:hAnsi="Open Sans" w:cs="Open Sans"/>
          <w:b/>
          <w:bCs/>
          <w:sz w:val="20"/>
          <w:szCs w:val="20"/>
        </w:rPr>
      </w:pPr>
    </w:p>
    <w:p w14:paraId="54550E26" w14:textId="09ACE63C" w:rsidR="00E37977" w:rsidRPr="00804D00" w:rsidRDefault="00E37977"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Tél : 01 44 59 44 00</w:t>
      </w:r>
    </w:p>
    <w:p w14:paraId="490935AE" w14:textId="0548AC30" w:rsidR="00E37977" w:rsidRPr="00804D00" w:rsidRDefault="00E37977"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Télécopie : 01 44 59 46 46</w:t>
      </w:r>
    </w:p>
    <w:p w14:paraId="2598F08F" w14:textId="50025274" w:rsidR="00E37977" w:rsidRPr="00804D00" w:rsidRDefault="00E37977"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 xml:space="preserve">Courriel : </w:t>
      </w:r>
      <w:hyperlink r:id="rId19" w:history="1">
        <w:r w:rsidRPr="00804D00">
          <w:rPr>
            <w:rStyle w:val="Lienhypertexte"/>
            <w:rFonts w:ascii="Open Sans" w:eastAsia="Arial Unicode MS" w:hAnsi="Open Sans" w:cs="Open Sans"/>
            <w:b/>
            <w:bCs/>
            <w:sz w:val="20"/>
            <w:szCs w:val="20"/>
          </w:rPr>
          <w:t>greffe.ta-paris@juradm.fr</w:t>
        </w:r>
      </w:hyperlink>
    </w:p>
    <w:p w14:paraId="1DB47789" w14:textId="73F4F996" w:rsidR="00E37977" w:rsidRPr="00804D00" w:rsidRDefault="00E37977"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 xml:space="preserve">Site internet : </w:t>
      </w:r>
      <w:hyperlink r:id="rId20" w:history="1">
        <w:r w:rsidRPr="00804D00">
          <w:rPr>
            <w:rStyle w:val="Lienhypertexte"/>
            <w:rFonts w:ascii="Open Sans" w:eastAsia="Arial Unicode MS" w:hAnsi="Open Sans" w:cs="Open Sans"/>
            <w:b/>
            <w:bCs/>
            <w:sz w:val="20"/>
            <w:szCs w:val="20"/>
          </w:rPr>
          <w:t>http://paris.tribunal-administratif.fr/</w:t>
        </w:r>
      </w:hyperlink>
    </w:p>
    <w:p w14:paraId="68664FE0" w14:textId="6D314F72" w:rsidR="00E37977" w:rsidRPr="00804D00" w:rsidRDefault="00E37977" w:rsidP="008C4125">
      <w:pPr>
        <w:rPr>
          <w:rFonts w:ascii="Open Sans" w:eastAsia="Arial Unicode MS" w:hAnsi="Open Sans" w:cs="Open Sans"/>
          <w:sz w:val="20"/>
          <w:szCs w:val="20"/>
        </w:rPr>
      </w:pPr>
    </w:p>
    <w:p w14:paraId="3C0B70E3" w14:textId="77777777" w:rsidR="00D63AB1" w:rsidRPr="00804D00" w:rsidRDefault="00D63AB1" w:rsidP="00D63AB1">
      <w:pPr>
        <w:rPr>
          <w:rFonts w:ascii="Open Sans" w:eastAsia="Arial Unicode MS" w:hAnsi="Open Sans" w:cs="Open Sans"/>
          <w:sz w:val="20"/>
          <w:szCs w:val="20"/>
        </w:rPr>
      </w:pPr>
      <w:r w:rsidRPr="00804D00">
        <w:rPr>
          <w:rFonts w:ascii="Open Sans" w:eastAsia="Arial Unicode MS" w:hAnsi="Open Sans" w:cs="Open Sans"/>
          <w:sz w:val="20"/>
          <w:szCs w:val="20"/>
        </w:rPr>
        <w:t xml:space="preserve">La juridiction administrative peut également être saisie par la plateforme </w:t>
      </w:r>
      <w:r w:rsidRPr="00804D00">
        <w:rPr>
          <w:rFonts w:ascii="Open Sans" w:eastAsia="Arial Unicode MS" w:hAnsi="Open Sans" w:cs="Open Sans"/>
          <w:sz w:val="20"/>
          <w:szCs w:val="20"/>
          <w:u w:val="single"/>
        </w:rPr>
        <w:t>Télérecours citoyen</w:t>
      </w:r>
      <w:r w:rsidRPr="00804D00">
        <w:rPr>
          <w:rFonts w:ascii="Open Sans" w:eastAsia="Arial Unicode MS" w:hAnsi="Open Sans" w:cs="Open Sans"/>
          <w:sz w:val="20"/>
          <w:szCs w:val="20"/>
        </w:rPr>
        <w:t> :</w:t>
      </w:r>
    </w:p>
    <w:p w14:paraId="17C1B01E" w14:textId="521C7230" w:rsidR="00D63AB1" w:rsidRPr="00804D00" w:rsidRDefault="00774F35" w:rsidP="00D63AB1">
      <w:pPr>
        <w:jc w:val="center"/>
        <w:rPr>
          <w:rFonts w:ascii="Open Sans" w:eastAsia="Arial Unicode MS" w:hAnsi="Open Sans" w:cs="Open Sans"/>
          <w:b/>
          <w:bCs/>
          <w:sz w:val="20"/>
          <w:szCs w:val="20"/>
        </w:rPr>
      </w:pPr>
      <w:hyperlink r:id="rId21" w:anchor="/authentication" w:history="1">
        <w:r w:rsidR="00D63AB1" w:rsidRPr="00804D00">
          <w:rPr>
            <w:rStyle w:val="Lienhypertexte"/>
            <w:rFonts w:ascii="Open Sans" w:eastAsia="Arial Unicode MS" w:hAnsi="Open Sans" w:cs="Open Sans"/>
            <w:b/>
            <w:bCs/>
            <w:sz w:val="20"/>
            <w:szCs w:val="20"/>
          </w:rPr>
          <w:t>https://citoyens.telerecours.fr/#/authentication</w:t>
        </w:r>
      </w:hyperlink>
    </w:p>
    <w:p w14:paraId="4555D379" w14:textId="77777777" w:rsidR="00D63AB1" w:rsidRPr="00804D00" w:rsidRDefault="00D63AB1" w:rsidP="008C4125">
      <w:pPr>
        <w:rPr>
          <w:rFonts w:ascii="Open Sans" w:eastAsia="Arial Unicode MS" w:hAnsi="Open Sans" w:cs="Open Sans"/>
          <w:sz w:val="20"/>
          <w:szCs w:val="20"/>
        </w:rPr>
      </w:pPr>
    </w:p>
    <w:p w14:paraId="1C506A43" w14:textId="6A7DC4DB" w:rsidR="00E37977" w:rsidRPr="00804D00" w:rsidRDefault="00E37977" w:rsidP="008C4125">
      <w:pPr>
        <w:rPr>
          <w:rFonts w:ascii="Open Sans" w:eastAsia="Arial Unicode MS" w:hAnsi="Open Sans" w:cs="Open Sans"/>
          <w:sz w:val="20"/>
          <w:szCs w:val="20"/>
          <w:u w:val="single"/>
        </w:rPr>
      </w:pPr>
      <w:r w:rsidRPr="00804D00">
        <w:rPr>
          <w:rFonts w:ascii="Open Sans" w:eastAsia="Arial Unicode MS" w:hAnsi="Open Sans" w:cs="Open Sans"/>
          <w:sz w:val="20"/>
          <w:szCs w:val="20"/>
          <w:u w:val="single"/>
        </w:rPr>
        <w:t xml:space="preserve">Les recours juridictionnels suivants peuvent être exercés à l’encontre de la présente </w:t>
      </w:r>
      <w:r w:rsidR="006F7C19" w:rsidRPr="00804D00">
        <w:rPr>
          <w:rFonts w:ascii="Open Sans" w:eastAsia="Arial Unicode MS" w:hAnsi="Open Sans" w:cs="Open Sans"/>
          <w:sz w:val="20"/>
          <w:szCs w:val="20"/>
          <w:u w:val="single"/>
        </w:rPr>
        <w:t>consultation</w:t>
      </w:r>
      <w:r w:rsidRPr="00804D00">
        <w:rPr>
          <w:rFonts w:ascii="Open Sans" w:eastAsia="Arial Unicode MS" w:hAnsi="Open Sans" w:cs="Open Sans"/>
          <w:sz w:val="20"/>
          <w:szCs w:val="20"/>
          <w:u w:val="single"/>
        </w:rPr>
        <w:t> :</w:t>
      </w:r>
    </w:p>
    <w:p w14:paraId="6EC8F1DD" w14:textId="77777777" w:rsidR="006F7C19" w:rsidRPr="00804D00" w:rsidRDefault="006F7C19" w:rsidP="008C4125">
      <w:pPr>
        <w:rPr>
          <w:rFonts w:ascii="Open Sans" w:eastAsia="Arial Unicode MS" w:hAnsi="Open Sans" w:cs="Open Sans"/>
          <w:sz w:val="20"/>
          <w:szCs w:val="20"/>
        </w:rPr>
      </w:pPr>
      <w:r w:rsidRPr="00804D00">
        <w:rPr>
          <w:rFonts w:ascii="Open Sans" w:eastAsia="Arial Unicode MS" w:hAnsi="Open Sans" w:cs="Open Sans"/>
          <w:sz w:val="20"/>
          <w:szCs w:val="20"/>
        </w:rPr>
        <w:t xml:space="preserve"> </w:t>
      </w:r>
    </w:p>
    <w:p w14:paraId="45D1389D" w14:textId="15368652" w:rsidR="00E37977" w:rsidRPr="00804D00" w:rsidRDefault="00E37977" w:rsidP="008E56BB">
      <w:pPr>
        <w:pStyle w:val="Paragraphedeliste"/>
        <w:numPr>
          <w:ilvl w:val="0"/>
          <w:numId w:val="17"/>
        </w:numPr>
        <w:rPr>
          <w:rFonts w:ascii="Open Sans" w:eastAsia="Arial Unicode MS" w:hAnsi="Open Sans"/>
          <w:sz w:val="20"/>
          <w:szCs w:val="20"/>
        </w:rPr>
      </w:pPr>
      <w:r w:rsidRPr="00804D00">
        <w:rPr>
          <w:rFonts w:ascii="Open Sans" w:eastAsia="Arial Unicode MS" w:hAnsi="Open Sans"/>
          <w:b/>
          <w:bCs/>
          <w:sz w:val="20"/>
          <w:szCs w:val="20"/>
        </w:rPr>
        <w:t>U</w:t>
      </w:r>
      <w:r w:rsidR="006F7C19" w:rsidRPr="00804D00">
        <w:rPr>
          <w:rFonts w:ascii="Open Sans" w:eastAsia="Arial Unicode MS" w:hAnsi="Open Sans"/>
          <w:b/>
          <w:bCs/>
          <w:sz w:val="20"/>
          <w:szCs w:val="20"/>
        </w:rPr>
        <w:t>n référé précontractuel</w:t>
      </w:r>
      <w:r w:rsidR="006F7C19" w:rsidRPr="00804D00">
        <w:rPr>
          <w:rFonts w:ascii="Open Sans" w:eastAsia="Arial Unicode MS" w:hAnsi="Open Sans"/>
          <w:sz w:val="20"/>
          <w:szCs w:val="20"/>
        </w:rPr>
        <w:t xml:space="preserve"> : </w:t>
      </w:r>
      <w:r w:rsidR="002103B6" w:rsidRPr="00804D00">
        <w:rPr>
          <w:rFonts w:ascii="Open Sans" w:eastAsia="Arial Unicode MS" w:hAnsi="Open Sans"/>
          <w:sz w:val="20"/>
          <w:szCs w:val="20"/>
        </w:rPr>
        <w:t>depuis le début de la procédure de passation jusqu’à la signature du contrat (article L. 551-1 et L. 551-12 du Code de justice administrative) ;</w:t>
      </w:r>
    </w:p>
    <w:p w14:paraId="67CBB262" w14:textId="77777777" w:rsidR="002103B6" w:rsidRPr="00804D00" w:rsidRDefault="002103B6" w:rsidP="002103B6">
      <w:pPr>
        <w:pStyle w:val="Paragraphedeliste"/>
        <w:numPr>
          <w:ilvl w:val="0"/>
          <w:numId w:val="0"/>
        </w:numPr>
        <w:ind w:left="720"/>
        <w:rPr>
          <w:rFonts w:ascii="Open Sans" w:eastAsia="Arial Unicode MS" w:hAnsi="Open Sans"/>
          <w:sz w:val="20"/>
          <w:szCs w:val="20"/>
        </w:rPr>
      </w:pPr>
    </w:p>
    <w:p w14:paraId="6E2B1092" w14:textId="0C873518" w:rsidR="00E37977" w:rsidRPr="00804D00" w:rsidRDefault="002103B6" w:rsidP="008E56BB">
      <w:pPr>
        <w:pStyle w:val="Paragraphedeliste"/>
        <w:numPr>
          <w:ilvl w:val="0"/>
          <w:numId w:val="17"/>
        </w:numPr>
        <w:rPr>
          <w:rFonts w:ascii="Open Sans" w:eastAsia="Arial Unicode MS" w:hAnsi="Open Sans"/>
          <w:sz w:val="20"/>
          <w:szCs w:val="20"/>
        </w:rPr>
      </w:pPr>
      <w:r w:rsidRPr="00804D00">
        <w:rPr>
          <w:rFonts w:ascii="Open Sans" w:eastAsia="Arial Unicode MS" w:hAnsi="Open Sans"/>
          <w:b/>
          <w:bCs/>
          <w:sz w:val="20"/>
          <w:szCs w:val="20"/>
        </w:rPr>
        <w:t>Un référé contractuel</w:t>
      </w:r>
      <w:r w:rsidRPr="00804D00">
        <w:rPr>
          <w:rFonts w:ascii="Open Sans" w:eastAsia="Arial Unicode MS" w:hAnsi="Open Sans"/>
          <w:sz w:val="20"/>
          <w:szCs w:val="20"/>
        </w:rPr>
        <w:t> : dans un délai de trente-et-un (31) jours en cas de publication d’un avis d’attribution du contrat au Journal Officiel de l’Union Européenne ou dans un délai de six (6) mois à compter du lendemain du jour de la conclusion du contrat en cas d’absence de la publication d’un avis d’attribution ou de la notification du contrat ;</w:t>
      </w:r>
    </w:p>
    <w:p w14:paraId="3A0C84E1" w14:textId="77777777" w:rsidR="002103B6" w:rsidRPr="00804D00" w:rsidRDefault="002103B6" w:rsidP="00AC206B">
      <w:pPr>
        <w:rPr>
          <w:rFonts w:ascii="Open Sans" w:eastAsia="Arial Unicode MS" w:hAnsi="Open Sans" w:cs="Open Sans"/>
          <w:sz w:val="20"/>
          <w:szCs w:val="20"/>
        </w:rPr>
      </w:pPr>
    </w:p>
    <w:p w14:paraId="300B4C3C" w14:textId="0E6D6132" w:rsidR="002103B6" w:rsidRPr="00804D00" w:rsidRDefault="002103B6" w:rsidP="008E56BB">
      <w:pPr>
        <w:pStyle w:val="Paragraphedeliste"/>
        <w:numPr>
          <w:ilvl w:val="0"/>
          <w:numId w:val="17"/>
        </w:numPr>
        <w:rPr>
          <w:rFonts w:ascii="Open Sans" w:eastAsia="Arial Unicode MS" w:hAnsi="Open Sans"/>
          <w:sz w:val="20"/>
          <w:szCs w:val="20"/>
        </w:rPr>
      </w:pPr>
      <w:r w:rsidRPr="00804D00">
        <w:rPr>
          <w:rFonts w:ascii="Open Sans" w:eastAsia="Arial Unicode MS" w:hAnsi="Open Sans"/>
          <w:b/>
          <w:bCs/>
          <w:sz w:val="20"/>
          <w:szCs w:val="20"/>
        </w:rPr>
        <w:t>Un recours en contestation de la validité du contrat</w:t>
      </w:r>
      <w:r w:rsidRPr="00804D00">
        <w:rPr>
          <w:rFonts w:ascii="Open Sans" w:eastAsia="Arial Unicode MS" w:hAnsi="Open Sans"/>
          <w:sz w:val="20"/>
          <w:szCs w:val="20"/>
        </w:rPr>
        <w:t xml:space="preserve"> : dans un délai de deux (2) mois à compter l’accomplissement des mesures de publicité appropriées (CE, </w:t>
      </w:r>
      <w:proofErr w:type="spellStart"/>
      <w:r w:rsidRPr="00804D00">
        <w:rPr>
          <w:rFonts w:ascii="Open Sans" w:eastAsia="Arial Unicode MS" w:hAnsi="Open Sans"/>
          <w:sz w:val="20"/>
          <w:szCs w:val="20"/>
        </w:rPr>
        <w:t>Ass</w:t>
      </w:r>
      <w:proofErr w:type="spellEnd"/>
      <w:r w:rsidRPr="00804D00">
        <w:rPr>
          <w:rFonts w:ascii="Open Sans" w:eastAsia="Arial Unicode MS" w:hAnsi="Open Sans"/>
          <w:sz w:val="20"/>
          <w:szCs w:val="20"/>
        </w:rPr>
        <w:t>., 4 avr. 2014, Département Tarn-et-Garonne, n°358994).</w:t>
      </w:r>
    </w:p>
    <w:p w14:paraId="4D558423" w14:textId="77777777" w:rsidR="006F7C19" w:rsidRPr="00804D00" w:rsidRDefault="006F7C19" w:rsidP="008C4125">
      <w:pPr>
        <w:rPr>
          <w:rFonts w:ascii="Open Sans" w:eastAsia="Arial Unicode MS" w:hAnsi="Open Sans" w:cs="Open Sans"/>
          <w:sz w:val="20"/>
          <w:szCs w:val="20"/>
        </w:rPr>
      </w:pPr>
    </w:p>
    <w:p w14:paraId="3F3E44C4" w14:textId="77777777" w:rsidR="006F7C19" w:rsidRPr="00804D00" w:rsidRDefault="006F7C19" w:rsidP="008C4125">
      <w:pPr>
        <w:rPr>
          <w:rFonts w:ascii="Open Sans" w:eastAsia="Arial Unicode MS" w:hAnsi="Open Sans" w:cs="Open Sans"/>
          <w:sz w:val="20"/>
          <w:szCs w:val="20"/>
        </w:rPr>
      </w:pPr>
    </w:p>
    <w:p w14:paraId="52E0F968" w14:textId="77777777" w:rsidR="006F7C19" w:rsidRPr="00804D00" w:rsidRDefault="006F7C19" w:rsidP="008C4125">
      <w:pPr>
        <w:rPr>
          <w:rFonts w:ascii="Open Sans" w:eastAsia="Arial Unicode MS" w:hAnsi="Open Sans" w:cs="Open Sans"/>
          <w:sz w:val="20"/>
          <w:szCs w:val="20"/>
          <w:u w:val="single"/>
        </w:rPr>
      </w:pPr>
      <w:r w:rsidRPr="00804D00">
        <w:rPr>
          <w:rFonts w:ascii="Open Sans" w:eastAsia="Arial Unicode MS" w:hAnsi="Open Sans" w:cs="Open Sans"/>
          <w:sz w:val="20"/>
          <w:szCs w:val="20"/>
          <w:u w:val="single"/>
        </w:rPr>
        <w:t xml:space="preserve">Organe chargé des procédures de médiation : </w:t>
      </w:r>
    </w:p>
    <w:p w14:paraId="1BCCDB55" w14:textId="77777777" w:rsidR="006F7C19" w:rsidRPr="00804D00" w:rsidRDefault="006F7C19" w:rsidP="008C4125">
      <w:pPr>
        <w:rPr>
          <w:rFonts w:ascii="Open Sans" w:eastAsia="Arial Unicode MS" w:hAnsi="Open Sans" w:cs="Open Sans"/>
          <w:sz w:val="20"/>
          <w:szCs w:val="20"/>
        </w:rPr>
      </w:pPr>
    </w:p>
    <w:p w14:paraId="5344ED21" w14:textId="63ABAE5E" w:rsidR="00F26F03" w:rsidRPr="00804D00" w:rsidRDefault="006F7C19"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Médiateur de</w:t>
      </w:r>
      <w:r w:rsidR="002103B6" w:rsidRPr="00804D00">
        <w:rPr>
          <w:rFonts w:ascii="Open Sans" w:eastAsia="Arial Unicode MS" w:hAnsi="Open Sans" w:cs="Open Sans"/>
          <w:b/>
          <w:bCs/>
          <w:sz w:val="20"/>
          <w:szCs w:val="20"/>
        </w:rPr>
        <w:t>s Entreprises</w:t>
      </w:r>
    </w:p>
    <w:p w14:paraId="4C4D2EFA" w14:textId="40E0A37C" w:rsidR="002103B6" w:rsidRPr="00804D00" w:rsidRDefault="002103B6"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 xml:space="preserve">Ministère de l’Economie, des Finances et de la Souveraineté industrielle et numérique </w:t>
      </w:r>
    </w:p>
    <w:p w14:paraId="04ECA42B" w14:textId="11D70EC1" w:rsidR="002103B6" w:rsidRPr="00804D00" w:rsidRDefault="002103B6" w:rsidP="00E37977">
      <w:pPr>
        <w:jc w:val="center"/>
        <w:rPr>
          <w:rFonts w:ascii="Open Sans" w:eastAsia="Arial Unicode MS" w:hAnsi="Open Sans" w:cs="Open Sans"/>
          <w:b/>
          <w:bCs/>
          <w:sz w:val="20"/>
          <w:szCs w:val="20"/>
        </w:rPr>
      </w:pPr>
      <w:proofErr w:type="spellStart"/>
      <w:r w:rsidRPr="00804D00">
        <w:rPr>
          <w:rFonts w:ascii="Open Sans" w:eastAsia="Arial Unicode MS" w:hAnsi="Open Sans" w:cs="Open Sans"/>
          <w:b/>
          <w:bCs/>
          <w:sz w:val="20"/>
          <w:szCs w:val="20"/>
        </w:rPr>
        <w:t>Télédoc</w:t>
      </w:r>
      <w:proofErr w:type="spellEnd"/>
      <w:r w:rsidRPr="00804D00">
        <w:rPr>
          <w:rFonts w:ascii="Open Sans" w:eastAsia="Arial Unicode MS" w:hAnsi="Open Sans" w:cs="Open Sans"/>
          <w:b/>
          <w:bCs/>
          <w:sz w:val="20"/>
          <w:szCs w:val="20"/>
        </w:rPr>
        <w:t xml:space="preserve"> 151</w:t>
      </w:r>
    </w:p>
    <w:p w14:paraId="025DB54B" w14:textId="1ACC21D4" w:rsidR="002103B6" w:rsidRPr="00804D00" w:rsidRDefault="002103B6"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139, rue de Bercy</w:t>
      </w:r>
    </w:p>
    <w:p w14:paraId="243A9124" w14:textId="29BE2619" w:rsidR="002103B6" w:rsidRPr="00804D00" w:rsidRDefault="002103B6" w:rsidP="00E37977">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75572 PARIS Cedex 12</w:t>
      </w:r>
    </w:p>
    <w:p w14:paraId="1730D238" w14:textId="58B7FC7D" w:rsidR="00F26F03" w:rsidRPr="00804D00" w:rsidRDefault="002103B6" w:rsidP="002103B6">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Tél : 0140040404</w:t>
      </w:r>
    </w:p>
    <w:p w14:paraId="1D9FBF4E" w14:textId="37DD482D" w:rsidR="00E37977" w:rsidRPr="00804D00" w:rsidRDefault="000D5FB8" w:rsidP="000D5FB8">
      <w:pPr>
        <w:jc w:val="center"/>
        <w:rPr>
          <w:rFonts w:ascii="Open Sans" w:eastAsia="Arial Unicode MS" w:hAnsi="Open Sans" w:cs="Open Sans"/>
          <w:b/>
          <w:bCs/>
          <w:sz w:val="20"/>
          <w:szCs w:val="20"/>
        </w:rPr>
      </w:pPr>
      <w:r w:rsidRPr="00804D00">
        <w:rPr>
          <w:rFonts w:ascii="Open Sans" w:eastAsia="Arial Unicode MS" w:hAnsi="Open Sans" w:cs="Open Sans"/>
          <w:b/>
          <w:bCs/>
          <w:sz w:val="20"/>
          <w:szCs w:val="20"/>
        </w:rPr>
        <w:t xml:space="preserve">Site internet : </w:t>
      </w:r>
      <w:hyperlink r:id="rId22" w:history="1">
        <w:r w:rsidRPr="00804D00">
          <w:rPr>
            <w:rStyle w:val="Lienhypertexte"/>
            <w:rFonts w:ascii="Open Sans" w:eastAsia="Arial Unicode MS" w:hAnsi="Open Sans" w:cs="Open Sans"/>
            <w:sz w:val="20"/>
            <w:szCs w:val="20"/>
          </w:rPr>
          <w:t>https://www.economie.gouv.fr/mediateur-des-entreprises</w:t>
        </w:r>
      </w:hyperlink>
    </w:p>
    <w:p w14:paraId="474932CB" w14:textId="77777777" w:rsidR="00E37977" w:rsidRPr="00804D00" w:rsidRDefault="00E37977" w:rsidP="008C4125">
      <w:pPr>
        <w:rPr>
          <w:rFonts w:ascii="Open Sans" w:eastAsia="Arial Unicode MS" w:hAnsi="Open Sans" w:cs="Open Sans"/>
          <w:sz w:val="20"/>
          <w:szCs w:val="20"/>
        </w:rPr>
      </w:pPr>
    </w:p>
    <w:p w14:paraId="2CE99C0F" w14:textId="62A3CE6A" w:rsidR="00A01CF3" w:rsidRPr="00804D00" w:rsidRDefault="006F7C19" w:rsidP="00D63AB1">
      <w:pPr>
        <w:rPr>
          <w:rFonts w:ascii="Open Sans" w:eastAsia="Arial Unicode MS" w:hAnsi="Open Sans" w:cs="Open Sans"/>
          <w:sz w:val="20"/>
          <w:szCs w:val="20"/>
        </w:rPr>
      </w:pPr>
      <w:r w:rsidRPr="00804D00">
        <w:rPr>
          <w:rFonts w:ascii="Open Sans" w:eastAsia="Arial Unicode MS" w:hAnsi="Open Sans" w:cs="Open Sans"/>
          <w:sz w:val="20"/>
          <w:szCs w:val="20"/>
        </w:rPr>
        <w:t>En cas de litige, le droit français est seul applicable.</w:t>
      </w:r>
      <w:r w:rsidR="00A01CF3" w:rsidRPr="00804D00">
        <w:rPr>
          <w:rFonts w:ascii="Open Sans" w:hAnsi="Open Sans" w:cs="Open Sans"/>
          <w:noProof/>
          <w:sz w:val="20"/>
          <w:szCs w:val="20"/>
        </w:rPr>
        <mc:AlternateContent>
          <mc:Choice Requires="wps">
            <w:drawing>
              <wp:anchor distT="4294967294" distB="4294967294" distL="114298" distR="114298" simplePos="0" relativeHeight="251683328" behindDoc="0" locked="0" layoutInCell="1" allowOverlap="1" wp14:anchorId="3588890D" wp14:editId="3AD34EBB">
                <wp:simplePos x="0" y="0"/>
                <wp:positionH relativeFrom="column">
                  <wp:posOffset>4488179</wp:posOffset>
                </wp:positionH>
                <wp:positionV relativeFrom="paragraph">
                  <wp:posOffset>30479</wp:posOffset>
                </wp:positionV>
                <wp:extent cx="0" cy="0"/>
                <wp:effectExtent l="0" t="0" r="0" b="0"/>
                <wp:wrapNone/>
                <wp:docPr id="4" name="Connecteur droit avec flèch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4D731F4E" id="_x0000_t32" coordsize="21600,21600" o:spt="32" o:oned="t" path="m,l21600,21600e" filled="f">
                <v:path arrowok="t" fillok="f" o:connecttype="none"/>
                <o:lock v:ext="edit" shapetype="t"/>
              </v:shapetype>
              <v:shape id="Connecteur droit avec flèche 4" o:spid="_x0000_s1026" type="#_x0000_t32" style="position:absolute;margin-left:353.4pt;margin-top:2.4pt;width:0;height:0;z-index:2516833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" strokecolor="#4a7ebb">
                <v:stroke endarrow="open"/>
                <o:lock v:ext="edit" shapetype="f"/>
              </v:shape>
            </w:pict>
          </mc:Fallback>
        </mc:AlternateContent>
      </w:r>
    </w:p>
    <w:sectPr w:rsidR="00A01CF3" w:rsidRPr="00804D00" w:rsidSect="001A29C6">
      <w:footerReference w:type="default" r:id="rId23"/>
      <w:pgSz w:w="11907" w:h="16840" w:code="9"/>
      <w:pgMar w:top="567" w:right="680" w:bottom="1560" w:left="851" w:header="284" w:footer="2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5B23D" w14:textId="77777777" w:rsidR="003A1C2E" w:rsidRDefault="003A1C2E">
      <w:r>
        <w:separator/>
      </w:r>
    </w:p>
  </w:endnote>
  <w:endnote w:type="continuationSeparator" w:id="0">
    <w:p w14:paraId="45E25936" w14:textId="77777777" w:rsidR="003A1C2E" w:rsidRDefault="003A1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ontserrat">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Andale Sans UI">
    <w:altName w:val="Arial Unicode MS"/>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2"/>
      <w:gridCol w:w="6520"/>
      <w:gridCol w:w="1701"/>
    </w:tblGrid>
    <w:tr w:rsidR="00FD1182" w:rsidRPr="00875A16" w14:paraId="446A1620" w14:textId="77777777" w:rsidTr="005478BC">
      <w:tc>
        <w:tcPr>
          <w:tcW w:w="1702" w:type="dxa"/>
          <w:tcBorders>
            <w:top w:val="single" w:sz="4" w:space="0" w:color="auto"/>
            <w:left w:val="single" w:sz="4" w:space="0" w:color="auto"/>
            <w:bottom w:val="single" w:sz="4" w:space="0" w:color="auto"/>
            <w:right w:val="single" w:sz="4" w:space="0" w:color="auto"/>
          </w:tcBorders>
        </w:tcPr>
        <w:p w14:paraId="787D2AD1" w14:textId="77777777" w:rsidR="00FD1182" w:rsidRPr="00875A16" w:rsidRDefault="00FD1182">
          <w:pPr>
            <w:pStyle w:val="Pieddepage"/>
            <w:jc w:val="center"/>
            <w:rPr>
              <w:rFonts w:cs="Arial"/>
              <w:sz w:val="20"/>
              <w:szCs w:val="20"/>
              <w:lang w:val="en-GB"/>
            </w:rPr>
          </w:pPr>
          <w:r w:rsidRPr="00875A16">
            <w:rPr>
              <w:rFonts w:cs="Arial"/>
              <w:sz w:val="20"/>
              <w:szCs w:val="20"/>
              <w:lang w:val="en-GB"/>
            </w:rPr>
            <w:t>A.P.-H.P.</w:t>
          </w:r>
        </w:p>
      </w:tc>
      <w:tc>
        <w:tcPr>
          <w:tcW w:w="6520" w:type="dxa"/>
          <w:tcBorders>
            <w:top w:val="single" w:sz="4" w:space="0" w:color="auto"/>
            <w:left w:val="single" w:sz="4" w:space="0" w:color="auto"/>
            <w:bottom w:val="single" w:sz="4" w:space="0" w:color="auto"/>
            <w:right w:val="single" w:sz="4" w:space="0" w:color="auto"/>
          </w:tcBorders>
        </w:tcPr>
        <w:p w14:paraId="74E09134" w14:textId="40763127" w:rsidR="00FD1182" w:rsidRPr="00875A16" w:rsidRDefault="00FD1182" w:rsidP="00D2073F">
          <w:pPr>
            <w:pStyle w:val="Pieddepage"/>
            <w:jc w:val="center"/>
            <w:rPr>
              <w:rFonts w:cs="Arial"/>
              <w:sz w:val="20"/>
              <w:szCs w:val="20"/>
            </w:rPr>
          </w:pPr>
          <w:r w:rsidRPr="009C2730">
            <w:rPr>
              <w:rFonts w:cs="Arial"/>
              <w:sz w:val="20"/>
              <w:szCs w:val="20"/>
            </w:rPr>
            <w:t xml:space="preserve">Consultation n° </w:t>
          </w:r>
          <w:r w:rsidR="009C2730" w:rsidRPr="009C2730">
            <w:rPr>
              <w:rFonts w:cs="Arial"/>
              <w:sz w:val="20"/>
              <w:szCs w:val="20"/>
            </w:rPr>
            <w:t>24</w:t>
          </w:r>
          <w:r w:rsidR="00B8089F" w:rsidRPr="009C2730">
            <w:rPr>
              <w:rFonts w:cs="Arial"/>
              <w:sz w:val="20"/>
              <w:szCs w:val="20"/>
            </w:rPr>
            <w:t>.</w:t>
          </w:r>
          <w:r w:rsidR="009C2730" w:rsidRPr="009C2730">
            <w:rPr>
              <w:rFonts w:cs="Arial"/>
              <w:sz w:val="20"/>
              <w:szCs w:val="20"/>
            </w:rPr>
            <w:t>30</w:t>
          </w:r>
        </w:p>
      </w:tc>
      <w:tc>
        <w:tcPr>
          <w:tcW w:w="1701" w:type="dxa"/>
          <w:tcBorders>
            <w:top w:val="single" w:sz="4" w:space="0" w:color="auto"/>
            <w:left w:val="single" w:sz="4" w:space="0" w:color="auto"/>
            <w:bottom w:val="single" w:sz="4" w:space="0" w:color="auto"/>
            <w:right w:val="single" w:sz="4" w:space="0" w:color="auto"/>
          </w:tcBorders>
        </w:tcPr>
        <w:p w14:paraId="662F6CB4" w14:textId="77777777" w:rsidR="00FD1182" w:rsidRPr="00875A16" w:rsidRDefault="00FD1182">
          <w:pPr>
            <w:pStyle w:val="Pieddepage"/>
            <w:jc w:val="center"/>
            <w:rPr>
              <w:rFonts w:cs="Arial"/>
              <w:sz w:val="20"/>
              <w:szCs w:val="20"/>
              <w:lang w:val="en-GB"/>
            </w:rPr>
          </w:pPr>
          <w:r>
            <w:rPr>
              <w:rFonts w:cs="Arial"/>
              <w:sz w:val="20"/>
              <w:szCs w:val="20"/>
              <w:lang w:val="en-GB"/>
            </w:rPr>
            <w:t>AGEPS</w:t>
          </w:r>
        </w:p>
      </w:tc>
    </w:tr>
    <w:tr w:rsidR="00FD1182" w:rsidRPr="00875A16" w14:paraId="15B8E0D1" w14:textId="77777777" w:rsidTr="003A5AD1">
      <w:tc>
        <w:tcPr>
          <w:tcW w:w="1702" w:type="dxa"/>
          <w:tcBorders>
            <w:top w:val="single" w:sz="4" w:space="0" w:color="auto"/>
            <w:left w:val="single" w:sz="4" w:space="0" w:color="auto"/>
            <w:bottom w:val="single" w:sz="4" w:space="0" w:color="auto"/>
            <w:right w:val="single" w:sz="4" w:space="0" w:color="auto"/>
          </w:tcBorders>
          <w:vAlign w:val="center"/>
        </w:tcPr>
        <w:p w14:paraId="34DF9035" w14:textId="5882C493" w:rsidR="00FD1182" w:rsidRPr="00875A16" w:rsidRDefault="00804D00" w:rsidP="003A5AD1">
          <w:pPr>
            <w:pStyle w:val="Pieddepage"/>
            <w:jc w:val="center"/>
            <w:rPr>
              <w:rFonts w:cs="Arial"/>
              <w:sz w:val="20"/>
              <w:szCs w:val="20"/>
            </w:rPr>
          </w:pPr>
          <w:r>
            <w:rPr>
              <w:rFonts w:cs="Arial"/>
              <w:sz w:val="20"/>
              <w:szCs w:val="20"/>
            </w:rPr>
            <w:t>05/06/2025</w:t>
          </w:r>
        </w:p>
      </w:tc>
      <w:tc>
        <w:tcPr>
          <w:tcW w:w="6520" w:type="dxa"/>
          <w:tcBorders>
            <w:top w:val="single" w:sz="4" w:space="0" w:color="auto"/>
            <w:left w:val="single" w:sz="4" w:space="0" w:color="auto"/>
            <w:bottom w:val="single" w:sz="4" w:space="0" w:color="auto"/>
            <w:right w:val="single" w:sz="4" w:space="0" w:color="auto"/>
          </w:tcBorders>
          <w:vAlign w:val="center"/>
        </w:tcPr>
        <w:p w14:paraId="7FAC1F23" w14:textId="49C8AF38" w:rsidR="00FD1182" w:rsidRPr="00E9245C" w:rsidRDefault="009C2730" w:rsidP="006A0751">
          <w:pPr>
            <w:pStyle w:val="Pieddepage"/>
            <w:jc w:val="center"/>
            <w:rPr>
              <w:rFonts w:cs="Arial"/>
              <w:i/>
              <w:iCs/>
              <w:sz w:val="20"/>
              <w:szCs w:val="20"/>
            </w:rPr>
          </w:pPr>
          <w:r w:rsidRPr="009C2730">
            <w:rPr>
              <w:rFonts w:cs="Arial"/>
              <w:i/>
              <w:iCs/>
              <w:sz w:val="20"/>
              <w:szCs w:val="20"/>
            </w:rPr>
            <w:t>Services éditiques externalisés, fournitures et prestations associées.</w:t>
          </w:r>
        </w:p>
      </w:tc>
      <w:tc>
        <w:tcPr>
          <w:tcW w:w="1701" w:type="dxa"/>
          <w:tcBorders>
            <w:top w:val="single" w:sz="4" w:space="0" w:color="auto"/>
            <w:left w:val="single" w:sz="4" w:space="0" w:color="auto"/>
            <w:bottom w:val="single" w:sz="4" w:space="0" w:color="auto"/>
            <w:right w:val="single" w:sz="4" w:space="0" w:color="auto"/>
          </w:tcBorders>
          <w:vAlign w:val="center"/>
        </w:tcPr>
        <w:p w14:paraId="09337269" w14:textId="7B4C0666" w:rsidR="00FD1182" w:rsidRPr="00875A16" w:rsidRDefault="00FD1182" w:rsidP="003A5AD1">
          <w:pPr>
            <w:pStyle w:val="Pieddepage"/>
            <w:jc w:val="center"/>
            <w:rPr>
              <w:rFonts w:cs="Arial"/>
              <w:sz w:val="20"/>
              <w:szCs w:val="20"/>
            </w:rPr>
          </w:pPr>
          <w:r w:rsidRPr="00875A16">
            <w:rPr>
              <w:rStyle w:val="Numrodepage"/>
              <w:rFonts w:ascii="Arial" w:hAnsi="Arial" w:cs="Arial"/>
              <w:sz w:val="20"/>
              <w:szCs w:val="20"/>
            </w:rPr>
            <w:fldChar w:fldCharType="begin"/>
          </w:r>
          <w:r w:rsidRPr="00875A16">
            <w:rPr>
              <w:rStyle w:val="Numrodepage"/>
              <w:rFonts w:ascii="Arial" w:hAnsi="Arial" w:cs="Arial"/>
              <w:sz w:val="20"/>
              <w:szCs w:val="20"/>
            </w:rPr>
            <w:instrText xml:space="preserve"> PAGE </w:instrText>
          </w:r>
          <w:r w:rsidRPr="00875A16">
            <w:rPr>
              <w:rStyle w:val="Numrodepage"/>
              <w:rFonts w:ascii="Arial" w:hAnsi="Arial" w:cs="Arial"/>
              <w:sz w:val="20"/>
              <w:szCs w:val="20"/>
            </w:rPr>
            <w:fldChar w:fldCharType="separate"/>
          </w:r>
          <w:r w:rsidR="00182173">
            <w:rPr>
              <w:rStyle w:val="Numrodepage"/>
              <w:rFonts w:ascii="Arial" w:hAnsi="Arial" w:cs="Arial"/>
              <w:noProof/>
              <w:sz w:val="20"/>
              <w:szCs w:val="20"/>
            </w:rPr>
            <w:t>14</w:t>
          </w:r>
          <w:r w:rsidRPr="00875A16">
            <w:rPr>
              <w:rStyle w:val="Numrodepage"/>
              <w:rFonts w:ascii="Arial" w:hAnsi="Arial" w:cs="Arial"/>
              <w:sz w:val="20"/>
              <w:szCs w:val="20"/>
            </w:rPr>
            <w:fldChar w:fldCharType="end"/>
          </w:r>
          <w:r w:rsidRPr="00875A16">
            <w:rPr>
              <w:rStyle w:val="Numrodepage"/>
              <w:rFonts w:ascii="Arial" w:hAnsi="Arial" w:cs="Arial"/>
              <w:sz w:val="20"/>
              <w:szCs w:val="20"/>
            </w:rPr>
            <w:t xml:space="preserve"> / </w:t>
          </w:r>
          <w:r w:rsidRPr="00875A16">
            <w:rPr>
              <w:rStyle w:val="Numrodepage"/>
              <w:rFonts w:ascii="Arial" w:hAnsi="Arial" w:cs="Arial"/>
              <w:sz w:val="20"/>
              <w:szCs w:val="20"/>
            </w:rPr>
            <w:fldChar w:fldCharType="begin"/>
          </w:r>
          <w:r w:rsidRPr="00875A16">
            <w:rPr>
              <w:rStyle w:val="Numrodepage"/>
              <w:rFonts w:ascii="Arial" w:hAnsi="Arial" w:cs="Arial"/>
              <w:sz w:val="20"/>
              <w:szCs w:val="20"/>
            </w:rPr>
            <w:instrText xml:space="preserve"> NUMPAGES </w:instrText>
          </w:r>
          <w:r w:rsidRPr="00875A16">
            <w:rPr>
              <w:rStyle w:val="Numrodepage"/>
              <w:rFonts w:ascii="Arial" w:hAnsi="Arial" w:cs="Arial"/>
              <w:sz w:val="20"/>
              <w:szCs w:val="20"/>
            </w:rPr>
            <w:fldChar w:fldCharType="separate"/>
          </w:r>
          <w:r w:rsidR="00182173">
            <w:rPr>
              <w:rStyle w:val="Numrodepage"/>
              <w:rFonts w:ascii="Arial" w:hAnsi="Arial" w:cs="Arial"/>
              <w:noProof/>
              <w:sz w:val="20"/>
              <w:szCs w:val="20"/>
            </w:rPr>
            <w:t>16</w:t>
          </w:r>
          <w:r w:rsidRPr="00875A16">
            <w:rPr>
              <w:rStyle w:val="Numrodepage"/>
              <w:rFonts w:ascii="Arial" w:hAnsi="Arial" w:cs="Arial"/>
              <w:sz w:val="20"/>
              <w:szCs w:val="20"/>
            </w:rPr>
            <w:fldChar w:fldCharType="end"/>
          </w:r>
        </w:p>
      </w:tc>
    </w:tr>
  </w:tbl>
  <w:p w14:paraId="70956E04" w14:textId="77777777" w:rsidR="00FD1182" w:rsidRDefault="00FD11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D8A8E" w14:textId="77777777" w:rsidR="003A1C2E" w:rsidRDefault="003A1C2E">
      <w:r>
        <w:separator/>
      </w:r>
    </w:p>
  </w:footnote>
  <w:footnote w:type="continuationSeparator" w:id="0">
    <w:p w14:paraId="2F70BE79" w14:textId="77777777" w:rsidR="003A1C2E" w:rsidRDefault="003A1C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ED"/>
    <w:multiLevelType w:val="hybridMultilevel"/>
    <w:tmpl w:val="2EC47A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584890"/>
    <w:multiLevelType w:val="hybridMultilevel"/>
    <w:tmpl w:val="61E4E4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7C6DA8"/>
    <w:multiLevelType w:val="hybridMultilevel"/>
    <w:tmpl w:val="4F7475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6037A"/>
    <w:multiLevelType w:val="hybridMultilevel"/>
    <w:tmpl w:val="C910F2C4"/>
    <w:lvl w:ilvl="0" w:tplc="1F8A592E">
      <w:numFmt w:val="bullet"/>
      <w:lvlText w:val="-"/>
      <w:lvlJc w:val="left"/>
      <w:pPr>
        <w:ind w:left="405" w:hanging="360"/>
      </w:pPr>
      <w:rPr>
        <w:rFonts w:ascii="Calibri" w:eastAsia="Times New Roman"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4" w15:restartNumberingAfterBreak="0">
    <w:nsid w:val="05E30C86"/>
    <w:multiLevelType w:val="singleLevel"/>
    <w:tmpl w:val="4A5E779A"/>
    <w:lvl w:ilvl="0">
      <w:start w:val="1"/>
      <w:numFmt w:val="decimal"/>
      <w:lvlText w:val="%1)"/>
      <w:legacy w:legacy="1" w:legacySpace="0" w:legacyIndent="360"/>
      <w:lvlJc w:val="left"/>
      <w:rPr>
        <w:rFonts w:ascii="Arial" w:hAnsi="Arial" w:cs="Arial" w:hint="default"/>
      </w:rPr>
    </w:lvl>
  </w:abstractNum>
  <w:abstractNum w:abstractNumId="5" w15:restartNumberingAfterBreak="0">
    <w:nsid w:val="0B4B736A"/>
    <w:multiLevelType w:val="hybridMultilevel"/>
    <w:tmpl w:val="E85EFB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091E1F"/>
    <w:multiLevelType w:val="hybridMultilevel"/>
    <w:tmpl w:val="7E8C63D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B77D15"/>
    <w:multiLevelType w:val="hybridMultilevel"/>
    <w:tmpl w:val="0800493A"/>
    <w:lvl w:ilvl="0" w:tplc="4A60B7A4">
      <w:numFmt w:val="bullet"/>
      <w:lvlText w:val=""/>
      <w:lvlJc w:val="left"/>
      <w:pPr>
        <w:ind w:left="1069" w:hanging="360"/>
      </w:pPr>
      <w:rPr>
        <w:rFonts w:ascii="Symbol" w:hAnsi="Symbol"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4A1A97"/>
    <w:multiLevelType w:val="hybridMultilevel"/>
    <w:tmpl w:val="5F140DBE"/>
    <w:lvl w:ilvl="0" w:tplc="B686D376">
      <w:numFmt w:val="bullet"/>
      <w:pStyle w:val="Paragraphedeliste"/>
      <w:lvlText w:val="-"/>
      <w:lvlJc w:val="left"/>
      <w:pPr>
        <w:ind w:left="1065" w:hanging="705"/>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F1123F"/>
    <w:multiLevelType w:val="hybridMultilevel"/>
    <w:tmpl w:val="7BD870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3C219E"/>
    <w:multiLevelType w:val="hybridMultilevel"/>
    <w:tmpl w:val="A1CE0F0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FF721C"/>
    <w:multiLevelType w:val="hybridMultilevel"/>
    <w:tmpl w:val="F5F8E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0958E4"/>
    <w:multiLevelType w:val="hybridMultilevel"/>
    <w:tmpl w:val="6E00809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7E36BB3"/>
    <w:multiLevelType w:val="hybridMultilevel"/>
    <w:tmpl w:val="0F0EFD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867CE5"/>
    <w:multiLevelType w:val="hybridMultilevel"/>
    <w:tmpl w:val="E55C9438"/>
    <w:lvl w:ilvl="0" w:tplc="5DACFD3E">
      <w:numFmt w:val="bullet"/>
      <w:lvlText w:val="-"/>
      <w:lvlJc w:val="left"/>
      <w:pPr>
        <w:tabs>
          <w:tab w:val="num" w:pos="647"/>
        </w:tabs>
        <w:ind w:left="647" w:hanging="363"/>
      </w:pPr>
      <w:rPr>
        <w:rFonts w:ascii="Times New Roman" w:eastAsia="Times New Roman" w:hAnsi="Times New Roman" w:cs="Times New Roman" w:hint="default"/>
      </w:rPr>
    </w:lvl>
    <w:lvl w:ilvl="1" w:tplc="10922732">
      <w:start w:val="1"/>
      <w:numFmt w:val="bullet"/>
      <w:lvlText w:val="-"/>
      <w:lvlJc w:val="left"/>
      <w:pPr>
        <w:tabs>
          <w:tab w:val="num" w:pos="1582"/>
        </w:tabs>
        <w:ind w:left="1582" w:hanging="360"/>
      </w:pPr>
      <w:rPr>
        <w:rFonts w:ascii="Times New Roman" w:hAnsi="Times New Roman"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16" w15:restartNumberingAfterBreak="0">
    <w:nsid w:val="2C9041BE"/>
    <w:multiLevelType w:val="hybridMultilevel"/>
    <w:tmpl w:val="8D046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BC4B1F"/>
    <w:multiLevelType w:val="multilevel"/>
    <w:tmpl w:val="0D70FBE4"/>
    <w:lvl w:ilvl="0">
      <w:start w:val="7"/>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pStyle w:val="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7205AF"/>
    <w:multiLevelType w:val="hybridMultilevel"/>
    <w:tmpl w:val="9948CE18"/>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BF4DCE"/>
    <w:multiLevelType w:val="hybridMultilevel"/>
    <w:tmpl w:val="44F6F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1B6114"/>
    <w:multiLevelType w:val="hybridMultilevel"/>
    <w:tmpl w:val="08E6CE94"/>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6B4715"/>
    <w:multiLevelType w:val="hybridMultilevel"/>
    <w:tmpl w:val="582ACFA4"/>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165F8D"/>
    <w:multiLevelType w:val="hybridMultilevel"/>
    <w:tmpl w:val="03E6F4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2A78E9"/>
    <w:multiLevelType w:val="hybridMultilevel"/>
    <w:tmpl w:val="C49664E8"/>
    <w:lvl w:ilvl="0" w:tplc="040C0001">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FB07B5C"/>
    <w:multiLevelType w:val="hybridMultilevel"/>
    <w:tmpl w:val="370E9B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442A1F"/>
    <w:multiLevelType w:val="hybridMultilevel"/>
    <w:tmpl w:val="3AFA023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05C4947"/>
    <w:multiLevelType w:val="hybridMultilevel"/>
    <w:tmpl w:val="807EC1E8"/>
    <w:lvl w:ilvl="0" w:tplc="5C0CB908">
      <w:start w:val="1"/>
      <w:numFmt w:val="bullet"/>
      <w:lvlText w:val=""/>
      <w:lvlJc w:val="left"/>
      <w:pPr>
        <w:ind w:left="720" w:hanging="360"/>
      </w:pPr>
      <w:rPr>
        <w:rFonts w:ascii="Wingdings" w:hAnsi="Wingdings"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C0237F"/>
    <w:multiLevelType w:val="hybridMultilevel"/>
    <w:tmpl w:val="CD2825EA"/>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6CB287E"/>
    <w:multiLevelType w:val="singleLevel"/>
    <w:tmpl w:val="42DA2934"/>
    <w:lvl w:ilvl="0">
      <w:start w:val="2"/>
      <w:numFmt w:val="decimal"/>
      <w:lvlText w:val="%1)"/>
      <w:legacy w:legacy="1" w:legacySpace="0" w:legacyIndent="360"/>
      <w:lvlJc w:val="left"/>
      <w:rPr>
        <w:rFonts w:ascii="Arial" w:hAnsi="Arial" w:cs="Arial" w:hint="default"/>
      </w:rPr>
    </w:lvl>
  </w:abstractNum>
  <w:abstractNum w:abstractNumId="29" w15:restartNumberingAfterBreak="0">
    <w:nsid w:val="4E457E28"/>
    <w:multiLevelType w:val="multilevel"/>
    <w:tmpl w:val="4CF4B268"/>
    <w:lvl w:ilvl="0">
      <w:start w:val="1"/>
      <w:numFmt w:val="decimal"/>
      <w:lvlText w:val="ARTICLE %1."/>
      <w:lvlJc w:val="left"/>
      <w:pPr>
        <w:tabs>
          <w:tab w:val="num" w:pos="1800"/>
        </w:tabs>
        <w:ind w:left="0" w:firstLine="0"/>
      </w:pPr>
      <w:rPr>
        <w:rFonts w:ascii="Open Sans" w:hAnsi="Open Sans" w:cs="Open Sans" w:hint="default"/>
        <w:sz w:val="24"/>
        <w:szCs w:val="24"/>
      </w:rPr>
    </w:lvl>
    <w:lvl w:ilvl="1">
      <w:start w:val="1"/>
      <w:numFmt w:val="decimal"/>
      <w:pStyle w:val="Titre2"/>
      <w:lvlText w:val="%1.%2"/>
      <w:lvlJc w:val="left"/>
      <w:pPr>
        <w:tabs>
          <w:tab w:val="num" w:pos="720"/>
        </w:tabs>
        <w:ind w:left="0" w:firstLine="0"/>
      </w:pPr>
      <w:rPr>
        <w:rFonts w:ascii="Open Sans" w:hAnsi="Open Sans" w:cs="Open Sans" w:hint="default"/>
        <w:b/>
        <w:bCs/>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6.1"/>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0" w15:restartNumberingAfterBreak="0">
    <w:nsid w:val="52752343"/>
    <w:multiLevelType w:val="hybridMultilevel"/>
    <w:tmpl w:val="D5BAF37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D0D1018"/>
    <w:multiLevelType w:val="hybridMultilevel"/>
    <w:tmpl w:val="A8F43CF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641B1AF2"/>
    <w:multiLevelType w:val="hybridMultilevel"/>
    <w:tmpl w:val="D8AE1BE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583154"/>
    <w:multiLevelType w:val="hybridMultilevel"/>
    <w:tmpl w:val="36E2D1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0D6E7B"/>
    <w:multiLevelType w:val="hybridMultilevel"/>
    <w:tmpl w:val="6F7C47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D3B33A6"/>
    <w:multiLevelType w:val="hybridMultilevel"/>
    <w:tmpl w:val="2ED2735A"/>
    <w:lvl w:ilvl="0" w:tplc="040C0001">
      <w:start w:val="1"/>
      <w:numFmt w:val="bullet"/>
      <w:lvlText w:val=""/>
      <w:lvlJc w:val="left"/>
      <w:pPr>
        <w:ind w:left="720" w:hanging="360"/>
      </w:pPr>
      <w:rPr>
        <w:rFonts w:ascii="Symbol" w:hAnsi="Symbol" w:hint="default"/>
      </w:rPr>
    </w:lvl>
    <w:lvl w:ilvl="1" w:tplc="0A14F3FE">
      <w:numFmt w:val="bullet"/>
      <w:lvlText w:val="•"/>
      <w:lvlJc w:val="left"/>
      <w:pPr>
        <w:ind w:left="1440" w:hanging="360"/>
      </w:pPr>
      <w:rPr>
        <w:rFonts w:ascii="Calibri" w:eastAsia="Times New Roman" w:hAnsi="Calibri" w:cs="Times New Roman" w:hint="default"/>
        <w:b w:val="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646700"/>
    <w:multiLevelType w:val="hybridMultilevel"/>
    <w:tmpl w:val="3D2632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A40120"/>
    <w:multiLevelType w:val="hybridMultilevel"/>
    <w:tmpl w:val="4B2C2D8A"/>
    <w:lvl w:ilvl="0" w:tplc="EFE825A4">
      <w:start w:val="3"/>
      <w:numFmt w:val="bullet"/>
      <w:lvlText w:val="-"/>
      <w:lvlJc w:val="left"/>
      <w:pPr>
        <w:ind w:left="720" w:hanging="360"/>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2310590"/>
    <w:multiLevelType w:val="hybridMultilevel"/>
    <w:tmpl w:val="235E472C"/>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9" w15:restartNumberingAfterBreak="0">
    <w:nsid w:val="72B846FC"/>
    <w:multiLevelType w:val="hybridMultilevel"/>
    <w:tmpl w:val="006465B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75F61D05"/>
    <w:multiLevelType w:val="multilevel"/>
    <w:tmpl w:val="002E1C98"/>
    <w:lvl w:ilvl="0">
      <w:start w:val="7"/>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767072D"/>
    <w:multiLevelType w:val="hybridMultilevel"/>
    <w:tmpl w:val="D01C7D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8"/>
  </w:num>
  <w:num w:numId="3">
    <w:abstractNumId w:val="8"/>
  </w:num>
  <w:num w:numId="4">
    <w:abstractNumId w:val="15"/>
  </w:num>
  <w:num w:numId="5">
    <w:abstractNumId w:val="39"/>
  </w:num>
  <w:num w:numId="6">
    <w:abstractNumId w:val="35"/>
  </w:num>
  <w:num w:numId="7">
    <w:abstractNumId w:val="9"/>
  </w:num>
  <w:num w:numId="8">
    <w:abstractNumId w:val="34"/>
  </w:num>
  <w:num w:numId="9">
    <w:abstractNumId w:val="26"/>
  </w:num>
  <w:num w:numId="10">
    <w:abstractNumId w:val="23"/>
  </w:num>
  <w:num w:numId="11">
    <w:abstractNumId w:val="11"/>
  </w:num>
  <w:num w:numId="12">
    <w:abstractNumId w:val="33"/>
  </w:num>
  <w:num w:numId="13">
    <w:abstractNumId w:val="41"/>
  </w:num>
  <w:num w:numId="14">
    <w:abstractNumId w:val="40"/>
  </w:num>
  <w:num w:numId="15">
    <w:abstractNumId w:val="17"/>
  </w:num>
  <w:num w:numId="16">
    <w:abstractNumId w:val="29"/>
  </w:num>
  <w:num w:numId="17">
    <w:abstractNumId w:val="32"/>
  </w:num>
  <w:num w:numId="18">
    <w:abstractNumId w:val="0"/>
  </w:num>
  <w:num w:numId="19">
    <w:abstractNumId w:val="24"/>
  </w:num>
  <w:num w:numId="20">
    <w:abstractNumId w:val="7"/>
  </w:num>
  <w:num w:numId="21">
    <w:abstractNumId w:val="6"/>
  </w:num>
  <w:num w:numId="22">
    <w:abstractNumId w:val="38"/>
  </w:num>
  <w:num w:numId="23">
    <w:abstractNumId w:val="13"/>
  </w:num>
  <w:num w:numId="24">
    <w:abstractNumId w:val="25"/>
  </w:num>
  <w:num w:numId="25">
    <w:abstractNumId w:val="30"/>
  </w:num>
  <w:num w:numId="26">
    <w:abstractNumId w:val="14"/>
  </w:num>
  <w:num w:numId="27">
    <w:abstractNumId w:val="5"/>
  </w:num>
  <w:num w:numId="28">
    <w:abstractNumId w:val="10"/>
  </w:num>
  <w:num w:numId="29">
    <w:abstractNumId w:val="3"/>
  </w:num>
  <w:num w:numId="30">
    <w:abstractNumId w:val="18"/>
  </w:num>
  <w:num w:numId="31">
    <w:abstractNumId w:val="31"/>
  </w:num>
  <w:num w:numId="32">
    <w:abstractNumId w:val="19"/>
  </w:num>
  <w:num w:numId="33">
    <w:abstractNumId w:val="27"/>
  </w:num>
  <w:num w:numId="34">
    <w:abstractNumId w:val="21"/>
  </w:num>
  <w:num w:numId="35">
    <w:abstractNumId w:val="37"/>
  </w:num>
  <w:num w:numId="36">
    <w:abstractNumId w:val="17"/>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2"/>
  </w:num>
  <w:num w:numId="39">
    <w:abstractNumId w:val="36"/>
  </w:num>
  <w:num w:numId="40">
    <w:abstractNumId w:val="9"/>
  </w:num>
  <w:num w:numId="41">
    <w:abstractNumId w:val="9"/>
  </w:num>
  <w:num w:numId="42">
    <w:abstractNumId w:val="12"/>
  </w:num>
  <w:num w:numId="43">
    <w:abstractNumId w:val="1"/>
  </w:num>
  <w:num w:numId="44">
    <w:abstractNumId w:val="22"/>
  </w:num>
  <w:num w:numId="45">
    <w:abstractNumId w:val="16"/>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 w:numId="48">
    <w:abstractNumId w:val="29"/>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BAISSE Pauline">
    <w15:presenceInfo w15:providerId="AD" w15:userId="S::pauline.labaisse@aphp.fr::bb3cf245-03a6-47ae-b502-cfdf86e865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8CC"/>
    <w:rsid w:val="000013AF"/>
    <w:rsid w:val="000015E4"/>
    <w:rsid w:val="0000185C"/>
    <w:rsid w:val="0000231E"/>
    <w:rsid w:val="00003B56"/>
    <w:rsid w:val="00004891"/>
    <w:rsid w:val="00004A1A"/>
    <w:rsid w:val="000057AE"/>
    <w:rsid w:val="00006FDD"/>
    <w:rsid w:val="0000774B"/>
    <w:rsid w:val="00010366"/>
    <w:rsid w:val="000116A7"/>
    <w:rsid w:val="00012A4F"/>
    <w:rsid w:val="00013576"/>
    <w:rsid w:val="0001393F"/>
    <w:rsid w:val="00015A24"/>
    <w:rsid w:val="000162E9"/>
    <w:rsid w:val="00016C9C"/>
    <w:rsid w:val="00017886"/>
    <w:rsid w:val="00022073"/>
    <w:rsid w:val="00022395"/>
    <w:rsid w:val="00025D88"/>
    <w:rsid w:val="00026E56"/>
    <w:rsid w:val="000278FD"/>
    <w:rsid w:val="00027AC8"/>
    <w:rsid w:val="000316B7"/>
    <w:rsid w:val="0003202A"/>
    <w:rsid w:val="000336D6"/>
    <w:rsid w:val="00033A82"/>
    <w:rsid w:val="00034FC8"/>
    <w:rsid w:val="00035A80"/>
    <w:rsid w:val="00035FC9"/>
    <w:rsid w:val="00036B84"/>
    <w:rsid w:val="00040951"/>
    <w:rsid w:val="00041440"/>
    <w:rsid w:val="000417E8"/>
    <w:rsid w:val="00042C21"/>
    <w:rsid w:val="00042CEF"/>
    <w:rsid w:val="00044005"/>
    <w:rsid w:val="00044276"/>
    <w:rsid w:val="00044609"/>
    <w:rsid w:val="00045971"/>
    <w:rsid w:val="00047CB3"/>
    <w:rsid w:val="000514A2"/>
    <w:rsid w:val="00052431"/>
    <w:rsid w:val="0005245E"/>
    <w:rsid w:val="000525C9"/>
    <w:rsid w:val="00053859"/>
    <w:rsid w:val="00053C7F"/>
    <w:rsid w:val="00054C6B"/>
    <w:rsid w:val="00057654"/>
    <w:rsid w:val="0005786F"/>
    <w:rsid w:val="00061440"/>
    <w:rsid w:val="000621E2"/>
    <w:rsid w:val="00062B32"/>
    <w:rsid w:val="000633BF"/>
    <w:rsid w:val="00065076"/>
    <w:rsid w:val="00066B86"/>
    <w:rsid w:val="0006734D"/>
    <w:rsid w:val="00067653"/>
    <w:rsid w:val="000704A0"/>
    <w:rsid w:val="00071986"/>
    <w:rsid w:val="00073465"/>
    <w:rsid w:val="00073541"/>
    <w:rsid w:val="000737B1"/>
    <w:rsid w:val="000742ED"/>
    <w:rsid w:val="000749A0"/>
    <w:rsid w:val="000749BB"/>
    <w:rsid w:val="000763B0"/>
    <w:rsid w:val="00076D36"/>
    <w:rsid w:val="00077056"/>
    <w:rsid w:val="000800CA"/>
    <w:rsid w:val="00081633"/>
    <w:rsid w:val="000826DA"/>
    <w:rsid w:val="00083F85"/>
    <w:rsid w:val="00084689"/>
    <w:rsid w:val="00085D07"/>
    <w:rsid w:val="00086140"/>
    <w:rsid w:val="000862CE"/>
    <w:rsid w:val="0008642B"/>
    <w:rsid w:val="00086AF4"/>
    <w:rsid w:val="000879FF"/>
    <w:rsid w:val="000937C8"/>
    <w:rsid w:val="00093EC9"/>
    <w:rsid w:val="000943AE"/>
    <w:rsid w:val="000943E0"/>
    <w:rsid w:val="000956D5"/>
    <w:rsid w:val="0009575D"/>
    <w:rsid w:val="000A20B5"/>
    <w:rsid w:val="000A222A"/>
    <w:rsid w:val="000A4B7D"/>
    <w:rsid w:val="000A5E5D"/>
    <w:rsid w:val="000A69E1"/>
    <w:rsid w:val="000B3176"/>
    <w:rsid w:val="000B45F4"/>
    <w:rsid w:val="000B5C15"/>
    <w:rsid w:val="000B79FD"/>
    <w:rsid w:val="000C33FD"/>
    <w:rsid w:val="000C6FFD"/>
    <w:rsid w:val="000C767E"/>
    <w:rsid w:val="000C7C1F"/>
    <w:rsid w:val="000D0DCF"/>
    <w:rsid w:val="000D1398"/>
    <w:rsid w:val="000D1EBF"/>
    <w:rsid w:val="000D349B"/>
    <w:rsid w:val="000D4870"/>
    <w:rsid w:val="000D5282"/>
    <w:rsid w:val="000D53B0"/>
    <w:rsid w:val="000D53EE"/>
    <w:rsid w:val="000D5FB8"/>
    <w:rsid w:val="000D7F11"/>
    <w:rsid w:val="000E1282"/>
    <w:rsid w:val="000E1347"/>
    <w:rsid w:val="000E1D24"/>
    <w:rsid w:val="000E3877"/>
    <w:rsid w:val="000F1234"/>
    <w:rsid w:val="000F2116"/>
    <w:rsid w:val="00100CC9"/>
    <w:rsid w:val="00100CF8"/>
    <w:rsid w:val="001033F7"/>
    <w:rsid w:val="00103C0B"/>
    <w:rsid w:val="00104B3D"/>
    <w:rsid w:val="00104F65"/>
    <w:rsid w:val="001072E1"/>
    <w:rsid w:val="00107999"/>
    <w:rsid w:val="00107AFE"/>
    <w:rsid w:val="00110007"/>
    <w:rsid w:val="0011007B"/>
    <w:rsid w:val="001107B1"/>
    <w:rsid w:val="00110F7D"/>
    <w:rsid w:val="00111AA9"/>
    <w:rsid w:val="00112168"/>
    <w:rsid w:val="00115309"/>
    <w:rsid w:val="00116CD6"/>
    <w:rsid w:val="00116D55"/>
    <w:rsid w:val="00117BCC"/>
    <w:rsid w:val="001228D2"/>
    <w:rsid w:val="0012612E"/>
    <w:rsid w:val="00126DCC"/>
    <w:rsid w:val="00133CFF"/>
    <w:rsid w:val="00133FC4"/>
    <w:rsid w:val="001344F1"/>
    <w:rsid w:val="00134E51"/>
    <w:rsid w:val="001352DF"/>
    <w:rsid w:val="00135A40"/>
    <w:rsid w:val="00140573"/>
    <w:rsid w:val="00142FB4"/>
    <w:rsid w:val="00144018"/>
    <w:rsid w:val="00146818"/>
    <w:rsid w:val="0015365D"/>
    <w:rsid w:val="00155970"/>
    <w:rsid w:val="00157057"/>
    <w:rsid w:val="00157C2D"/>
    <w:rsid w:val="00161642"/>
    <w:rsid w:val="001624DE"/>
    <w:rsid w:val="00162754"/>
    <w:rsid w:val="001640FB"/>
    <w:rsid w:val="00166A67"/>
    <w:rsid w:val="00170923"/>
    <w:rsid w:val="00171EF8"/>
    <w:rsid w:val="001737AF"/>
    <w:rsid w:val="0017388E"/>
    <w:rsid w:val="00173939"/>
    <w:rsid w:val="00174189"/>
    <w:rsid w:val="00175805"/>
    <w:rsid w:val="00175FF2"/>
    <w:rsid w:val="0017645B"/>
    <w:rsid w:val="00177068"/>
    <w:rsid w:val="001815EC"/>
    <w:rsid w:val="00182173"/>
    <w:rsid w:val="0018250A"/>
    <w:rsid w:val="00183B45"/>
    <w:rsid w:val="001849A0"/>
    <w:rsid w:val="001857C6"/>
    <w:rsid w:val="0018610B"/>
    <w:rsid w:val="00186607"/>
    <w:rsid w:val="00186D65"/>
    <w:rsid w:val="0019011C"/>
    <w:rsid w:val="0019344C"/>
    <w:rsid w:val="00194BDF"/>
    <w:rsid w:val="00194CAD"/>
    <w:rsid w:val="00195222"/>
    <w:rsid w:val="00197A86"/>
    <w:rsid w:val="001A18B7"/>
    <w:rsid w:val="001A29C6"/>
    <w:rsid w:val="001A3243"/>
    <w:rsid w:val="001A42BC"/>
    <w:rsid w:val="001A485E"/>
    <w:rsid w:val="001A4C5E"/>
    <w:rsid w:val="001A4C76"/>
    <w:rsid w:val="001A58D8"/>
    <w:rsid w:val="001A71F1"/>
    <w:rsid w:val="001A753A"/>
    <w:rsid w:val="001B06D0"/>
    <w:rsid w:val="001B126F"/>
    <w:rsid w:val="001B3D23"/>
    <w:rsid w:val="001B4942"/>
    <w:rsid w:val="001B709E"/>
    <w:rsid w:val="001C0A58"/>
    <w:rsid w:val="001C1E97"/>
    <w:rsid w:val="001C1F39"/>
    <w:rsid w:val="001C25AE"/>
    <w:rsid w:val="001C2C95"/>
    <w:rsid w:val="001C3C2E"/>
    <w:rsid w:val="001C3F6D"/>
    <w:rsid w:val="001C441D"/>
    <w:rsid w:val="001D0FFD"/>
    <w:rsid w:val="001D12B7"/>
    <w:rsid w:val="001D26E3"/>
    <w:rsid w:val="001D30EC"/>
    <w:rsid w:val="001D5EF0"/>
    <w:rsid w:val="001D665C"/>
    <w:rsid w:val="001D6982"/>
    <w:rsid w:val="001D772F"/>
    <w:rsid w:val="001D7AD3"/>
    <w:rsid w:val="001D7D7B"/>
    <w:rsid w:val="001D7F9B"/>
    <w:rsid w:val="001D7FA0"/>
    <w:rsid w:val="001E0215"/>
    <w:rsid w:val="001E0578"/>
    <w:rsid w:val="001E1280"/>
    <w:rsid w:val="001E4154"/>
    <w:rsid w:val="001E431B"/>
    <w:rsid w:val="001E67BB"/>
    <w:rsid w:val="001F07E8"/>
    <w:rsid w:val="001F282C"/>
    <w:rsid w:val="001F2CBE"/>
    <w:rsid w:val="001F2E6C"/>
    <w:rsid w:val="001F4A20"/>
    <w:rsid w:val="001F4B75"/>
    <w:rsid w:val="001F524C"/>
    <w:rsid w:val="001F5CB1"/>
    <w:rsid w:val="001F68C9"/>
    <w:rsid w:val="001F6995"/>
    <w:rsid w:val="001F6B47"/>
    <w:rsid w:val="001F7991"/>
    <w:rsid w:val="00203771"/>
    <w:rsid w:val="0020399C"/>
    <w:rsid w:val="00205822"/>
    <w:rsid w:val="00205ED2"/>
    <w:rsid w:val="002103B6"/>
    <w:rsid w:val="002109F1"/>
    <w:rsid w:val="00210BCC"/>
    <w:rsid w:val="00210E24"/>
    <w:rsid w:val="00212E39"/>
    <w:rsid w:val="00216B61"/>
    <w:rsid w:val="00220130"/>
    <w:rsid w:val="0022192F"/>
    <w:rsid w:val="002221FB"/>
    <w:rsid w:val="002234B8"/>
    <w:rsid w:val="002239D1"/>
    <w:rsid w:val="002250E2"/>
    <w:rsid w:val="0022536F"/>
    <w:rsid w:val="00225F7F"/>
    <w:rsid w:val="00226AD1"/>
    <w:rsid w:val="00226CFF"/>
    <w:rsid w:val="002277B0"/>
    <w:rsid w:val="00230970"/>
    <w:rsid w:val="002314D7"/>
    <w:rsid w:val="00233549"/>
    <w:rsid w:val="0023720F"/>
    <w:rsid w:val="002409E0"/>
    <w:rsid w:val="00240EB4"/>
    <w:rsid w:val="0024150A"/>
    <w:rsid w:val="00241CE1"/>
    <w:rsid w:val="00242772"/>
    <w:rsid w:val="00242D0F"/>
    <w:rsid w:val="0024496B"/>
    <w:rsid w:val="00245540"/>
    <w:rsid w:val="0024647C"/>
    <w:rsid w:val="00246E32"/>
    <w:rsid w:val="00250076"/>
    <w:rsid w:val="0025287E"/>
    <w:rsid w:val="00253170"/>
    <w:rsid w:val="0025449A"/>
    <w:rsid w:val="00254DF4"/>
    <w:rsid w:val="00257ED4"/>
    <w:rsid w:val="00260226"/>
    <w:rsid w:val="0026035C"/>
    <w:rsid w:val="00261A1F"/>
    <w:rsid w:val="00261B83"/>
    <w:rsid w:val="00263129"/>
    <w:rsid w:val="002643F7"/>
    <w:rsid w:val="002644C4"/>
    <w:rsid w:val="00264EDF"/>
    <w:rsid w:val="00265925"/>
    <w:rsid w:val="00267221"/>
    <w:rsid w:val="0027166F"/>
    <w:rsid w:val="0027230D"/>
    <w:rsid w:val="00273AAE"/>
    <w:rsid w:val="00273E51"/>
    <w:rsid w:val="00276719"/>
    <w:rsid w:val="002768A8"/>
    <w:rsid w:val="002769A2"/>
    <w:rsid w:val="00277555"/>
    <w:rsid w:val="002846BD"/>
    <w:rsid w:val="00286F41"/>
    <w:rsid w:val="00294031"/>
    <w:rsid w:val="0029594C"/>
    <w:rsid w:val="002A124F"/>
    <w:rsid w:val="002A1799"/>
    <w:rsid w:val="002A20A2"/>
    <w:rsid w:val="002A2101"/>
    <w:rsid w:val="002A39D5"/>
    <w:rsid w:val="002A4738"/>
    <w:rsid w:val="002A4B81"/>
    <w:rsid w:val="002A53D1"/>
    <w:rsid w:val="002A5588"/>
    <w:rsid w:val="002A648B"/>
    <w:rsid w:val="002A6FFC"/>
    <w:rsid w:val="002B0031"/>
    <w:rsid w:val="002B030E"/>
    <w:rsid w:val="002B083B"/>
    <w:rsid w:val="002B19F0"/>
    <w:rsid w:val="002B440E"/>
    <w:rsid w:val="002B57E8"/>
    <w:rsid w:val="002C12DD"/>
    <w:rsid w:val="002C1C8E"/>
    <w:rsid w:val="002C2302"/>
    <w:rsid w:val="002C2B88"/>
    <w:rsid w:val="002C5171"/>
    <w:rsid w:val="002C5208"/>
    <w:rsid w:val="002C5AA0"/>
    <w:rsid w:val="002C5D7E"/>
    <w:rsid w:val="002C6438"/>
    <w:rsid w:val="002C67EE"/>
    <w:rsid w:val="002D1D11"/>
    <w:rsid w:val="002D59ED"/>
    <w:rsid w:val="002D5ABB"/>
    <w:rsid w:val="002D690C"/>
    <w:rsid w:val="002D74CF"/>
    <w:rsid w:val="002D7986"/>
    <w:rsid w:val="002E00FF"/>
    <w:rsid w:val="002E203B"/>
    <w:rsid w:val="002E21F2"/>
    <w:rsid w:val="002E2427"/>
    <w:rsid w:val="002E266E"/>
    <w:rsid w:val="002E3F70"/>
    <w:rsid w:val="002E41A8"/>
    <w:rsid w:val="002E44E9"/>
    <w:rsid w:val="002E5F80"/>
    <w:rsid w:val="002E6115"/>
    <w:rsid w:val="002E77C4"/>
    <w:rsid w:val="002E7AD2"/>
    <w:rsid w:val="002E7ADA"/>
    <w:rsid w:val="002F268F"/>
    <w:rsid w:val="002F40A9"/>
    <w:rsid w:val="002F6B0D"/>
    <w:rsid w:val="00300325"/>
    <w:rsid w:val="003003CF"/>
    <w:rsid w:val="00300440"/>
    <w:rsid w:val="00301620"/>
    <w:rsid w:val="00301DCC"/>
    <w:rsid w:val="00305999"/>
    <w:rsid w:val="00305A1D"/>
    <w:rsid w:val="00306D95"/>
    <w:rsid w:val="0030723C"/>
    <w:rsid w:val="003075DA"/>
    <w:rsid w:val="00307652"/>
    <w:rsid w:val="00310191"/>
    <w:rsid w:val="00312864"/>
    <w:rsid w:val="00315360"/>
    <w:rsid w:val="00317208"/>
    <w:rsid w:val="00320449"/>
    <w:rsid w:val="00321983"/>
    <w:rsid w:val="00321A19"/>
    <w:rsid w:val="00323445"/>
    <w:rsid w:val="00323B34"/>
    <w:rsid w:val="003264F8"/>
    <w:rsid w:val="00326F11"/>
    <w:rsid w:val="00327919"/>
    <w:rsid w:val="00330E2D"/>
    <w:rsid w:val="00332071"/>
    <w:rsid w:val="00333EC6"/>
    <w:rsid w:val="00333FC6"/>
    <w:rsid w:val="00334A28"/>
    <w:rsid w:val="00340041"/>
    <w:rsid w:val="00340FE3"/>
    <w:rsid w:val="003412C6"/>
    <w:rsid w:val="00343BB4"/>
    <w:rsid w:val="00343E67"/>
    <w:rsid w:val="0034450C"/>
    <w:rsid w:val="00344F9F"/>
    <w:rsid w:val="0034640D"/>
    <w:rsid w:val="0034662A"/>
    <w:rsid w:val="00346A84"/>
    <w:rsid w:val="00351E1C"/>
    <w:rsid w:val="0035308C"/>
    <w:rsid w:val="00353F2F"/>
    <w:rsid w:val="00354693"/>
    <w:rsid w:val="00355B29"/>
    <w:rsid w:val="0035786F"/>
    <w:rsid w:val="00357C94"/>
    <w:rsid w:val="00361B6E"/>
    <w:rsid w:val="00363089"/>
    <w:rsid w:val="00363607"/>
    <w:rsid w:val="00363A62"/>
    <w:rsid w:val="00364710"/>
    <w:rsid w:val="0036484B"/>
    <w:rsid w:val="00364977"/>
    <w:rsid w:val="00364DB8"/>
    <w:rsid w:val="00367324"/>
    <w:rsid w:val="003708B3"/>
    <w:rsid w:val="00371274"/>
    <w:rsid w:val="003734A2"/>
    <w:rsid w:val="0037535A"/>
    <w:rsid w:val="00375E7A"/>
    <w:rsid w:val="0037670F"/>
    <w:rsid w:val="003776C6"/>
    <w:rsid w:val="00377933"/>
    <w:rsid w:val="0038323E"/>
    <w:rsid w:val="00385214"/>
    <w:rsid w:val="00385F34"/>
    <w:rsid w:val="00386226"/>
    <w:rsid w:val="003871C3"/>
    <w:rsid w:val="00387A94"/>
    <w:rsid w:val="003951F9"/>
    <w:rsid w:val="0039591B"/>
    <w:rsid w:val="003A1C2E"/>
    <w:rsid w:val="003A1E28"/>
    <w:rsid w:val="003A36CB"/>
    <w:rsid w:val="003A3DED"/>
    <w:rsid w:val="003A5346"/>
    <w:rsid w:val="003A5AD1"/>
    <w:rsid w:val="003A5B9D"/>
    <w:rsid w:val="003A7600"/>
    <w:rsid w:val="003A79EA"/>
    <w:rsid w:val="003B0295"/>
    <w:rsid w:val="003B08E1"/>
    <w:rsid w:val="003B29EB"/>
    <w:rsid w:val="003B31DD"/>
    <w:rsid w:val="003B3FC7"/>
    <w:rsid w:val="003B4E61"/>
    <w:rsid w:val="003B4FE9"/>
    <w:rsid w:val="003B54AE"/>
    <w:rsid w:val="003B5882"/>
    <w:rsid w:val="003B6D26"/>
    <w:rsid w:val="003B718B"/>
    <w:rsid w:val="003C0D33"/>
    <w:rsid w:val="003C15B2"/>
    <w:rsid w:val="003C2824"/>
    <w:rsid w:val="003C423E"/>
    <w:rsid w:val="003C4295"/>
    <w:rsid w:val="003C450F"/>
    <w:rsid w:val="003C7513"/>
    <w:rsid w:val="003D0AF2"/>
    <w:rsid w:val="003D0D8D"/>
    <w:rsid w:val="003D228E"/>
    <w:rsid w:val="003D5322"/>
    <w:rsid w:val="003D622D"/>
    <w:rsid w:val="003D64E9"/>
    <w:rsid w:val="003E0A56"/>
    <w:rsid w:val="003E2AC4"/>
    <w:rsid w:val="003E3264"/>
    <w:rsid w:val="003E3790"/>
    <w:rsid w:val="003E3FB0"/>
    <w:rsid w:val="003E4240"/>
    <w:rsid w:val="003E5180"/>
    <w:rsid w:val="003E6650"/>
    <w:rsid w:val="003E6841"/>
    <w:rsid w:val="003E6E77"/>
    <w:rsid w:val="003E74ED"/>
    <w:rsid w:val="003F0995"/>
    <w:rsid w:val="003F0C6A"/>
    <w:rsid w:val="003F2619"/>
    <w:rsid w:val="003F4F82"/>
    <w:rsid w:val="003F7539"/>
    <w:rsid w:val="003F757E"/>
    <w:rsid w:val="004028AB"/>
    <w:rsid w:val="0040324A"/>
    <w:rsid w:val="004035F6"/>
    <w:rsid w:val="00404FC1"/>
    <w:rsid w:val="00407ACD"/>
    <w:rsid w:val="00410D18"/>
    <w:rsid w:val="0041157E"/>
    <w:rsid w:val="004130F6"/>
    <w:rsid w:val="004154D0"/>
    <w:rsid w:val="00417E51"/>
    <w:rsid w:val="00422714"/>
    <w:rsid w:val="0042381D"/>
    <w:rsid w:val="0042455E"/>
    <w:rsid w:val="00424647"/>
    <w:rsid w:val="0042468A"/>
    <w:rsid w:val="0042668D"/>
    <w:rsid w:val="004272C4"/>
    <w:rsid w:val="00427927"/>
    <w:rsid w:val="0043121C"/>
    <w:rsid w:val="0043123E"/>
    <w:rsid w:val="00432467"/>
    <w:rsid w:val="00432B1A"/>
    <w:rsid w:val="00434BE0"/>
    <w:rsid w:val="00434EDF"/>
    <w:rsid w:val="004371F8"/>
    <w:rsid w:val="00440207"/>
    <w:rsid w:val="00440FE8"/>
    <w:rsid w:val="00441219"/>
    <w:rsid w:val="004412F4"/>
    <w:rsid w:val="0044168B"/>
    <w:rsid w:val="0044329A"/>
    <w:rsid w:val="00443517"/>
    <w:rsid w:val="0044373D"/>
    <w:rsid w:val="00444921"/>
    <w:rsid w:val="00444EBA"/>
    <w:rsid w:val="0044532C"/>
    <w:rsid w:val="00446424"/>
    <w:rsid w:val="004469DC"/>
    <w:rsid w:val="00446A01"/>
    <w:rsid w:val="00446CFC"/>
    <w:rsid w:val="004479A8"/>
    <w:rsid w:val="004502D6"/>
    <w:rsid w:val="00451036"/>
    <w:rsid w:val="0045134A"/>
    <w:rsid w:val="00451396"/>
    <w:rsid w:val="004530C4"/>
    <w:rsid w:val="0045578C"/>
    <w:rsid w:val="00457119"/>
    <w:rsid w:val="0045760C"/>
    <w:rsid w:val="00461218"/>
    <w:rsid w:val="00461244"/>
    <w:rsid w:val="0046133F"/>
    <w:rsid w:val="004628AE"/>
    <w:rsid w:val="00463DBD"/>
    <w:rsid w:val="00465057"/>
    <w:rsid w:val="004700F5"/>
    <w:rsid w:val="004704D6"/>
    <w:rsid w:val="004715CD"/>
    <w:rsid w:val="00471764"/>
    <w:rsid w:val="004728C0"/>
    <w:rsid w:val="0047344C"/>
    <w:rsid w:val="004745B3"/>
    <w:rsid w:val="004750F8"/>
    <w:rsid w:val="00476442"/>
    <w:rsid w:val="004807C1"/>
    <w:rsid w:val="00481A75"/>
    <w:rsid w:val="004857ED"/>
    <w:rsid w:val="00485B2A"/>
    <w:rsid w:val="00486DAD"/>
    <w:rsid w:val="00490112"/>
    <w:rsid w:val="00491025"/>
    <w:rsid w:val="00492EF7"/>
    <w:rsid w:val="00495098"/>
    <w:rsid w:val="0049674B"/>
    <w:rsid w:val="004A004C"/>
    <w:rsid w:val="004A0315"/>
    <w:rsid w:val="004A10D9"/>
    <w:rsid w:val="004A50F6"/>
    <w:rsid w:val="004A7C66"/>
    <w:rsid w:val="004B0BC7"/>
    <w:rsid w:val="004B1D7A"/>
    <w:rsid w:val="004B3CF9"/>
    <w:rsid w:val="004B41D2"/>
    <w:rsid w:val="004B41D4"/>
    <w:rsid w:val="004B5939"/>
    <w:rsid w:val="004B609B"/>
    <w:rsid w:val="004C1818"/>
    <w:rsid w:val="004C2E9F"/>
    <w:rsid w:val="004C36CB"/>
    <w:rsid w:val="004C373A"/>
    <w:rsid w:val="004C5ADB"/>
    <w:rsid w:val="004C73C5"/>
    <w:rsid w:val="004D088F"/>
    <w:rsid w:val="004D2F86"/>
    <w:rsid w:val="004D32F3"/>
    <w:rsid w:val="004D469F"/>
    <w:rsid w:val="004D46BE"/>
    <w:rsid w:val="004D53E2"/>
    <w:rsid w:val="004D71E4"/>
    <w:rsid w:val="004D7DBF"/>
    <w:rsid w:val="004E2755"/>
    <w:rsid w:val="004E2E59"/>
    <w:rsid w:val="004E4918"/>
    <w:rsid w:val="004E7E7C"/>
    <w:rsid w:val="004F00E3"/>
    <w:rsid w:val="004F061C"/>
    <w:rsid w:val="004F171B"/>
    <w:rsid w:val="004F1FC5"/>
    <w:rsid w:val="004F2C1B"/>
    <w:rsid w:val="004F3E15"/>
    <w:rsid w:val="004F5052"/>
    <w:rsid w:val="004F7C61"/>
    <w:rsid w:val="00500E04"/>
    <w:rsid w:val="00500F06"/>
    <w:rsid w:val="005020B9"/>
    <w:rsid w:val="00503BCA"/>
    <w:rsid w:val="005046F7"/>
    <w:rsid w:val="005047B0"/>
    <w:rsid w:val="00506EA2"/>
    <w:rsid w:val="005107C3"/>
    <w:rsid w:val="00512B6E"/>
    <w:rsid w:val="00512CE8"/>
    <w:rsid w:val="0051411A"/>
    <w:rsid w:val="005162E1"/>
    <w:rsid w:val="00517F1C"/>
    <w:rsid w:val="00520B62"/>
    <w:rsid w:val="00522080"/>
    <w:rsid w:val="0052317C"/>
    <w:rsid w:val="0052377B"/>
    <w:rsid w:val="0052378D"/>
    <w:rsid w:val="005237D5"/>
    <w:rsid w:val="005254A5"/>
    <w:rsid w:val="00526BA9"/>
    <w:rsid w:val="00526E28"/>
    <w:rsid w:val="00533238"/>
    <w:rsid w:val="00534130"/>
    <w:rsid w:val="00540276"/>
    <w:rsid w:val="005419C7"/>
    <w:rsid w:val="00543583"/>
    <w:rsid w:val="0054583A"/>
    <w:rsid w:val="00545E69"/>
    <w:rsid w:val="005478BC"/>
    <w:rsid w:val="00547AFE"/>
    <w:rsid w:val="00551BF2"/>
    <w:rsid w:val="005529E8"/>
    <w:rsid w:val="0055460B"/>
    <w:rsid w:val="005554DC"/>
    <w:rsid w:val="005564A9"/>
    <w:rsid w:val="00557BA7"/>
    <w:rsid w:val="0056205F"/>
    <w:rsid w:val="005641C3"/>
    <w:rsid w:val="005645C5"/>
    <w:rsid w:val="00564A7F"/>
    <w:rsid w:val="00566A05"/>
    <w:rsid w:val="00566CF8"/>
    <w:rsid w:val="0057022B"/>
    <w:rsid w:val="005705C3"/>
    <w:rsid w:val="005713FD"/>
    <w:rsid w:val="00572105"/>
    <w:rsid w:val="00575FBF"/>
    <w:rsid w:val="00580C99"/>
    <w:rsid w:val="005824A3"/>
    <w:rsid w:val="005824BB"/>
    <w:rsid w:val="00584CAF"/>
    <w:rsid w:val="005855C0"/>
    <w:rsid w:val="005871A8"/>
    <w:rsid w:val="0059110D"/>
    <w:rsid w:val="00591256"/>
    <w:rsid w:val="005923B2"/>
    <w:rsid w:val="00592AB4"/>
    <w:rsid w:val="00592DBF"/>
    <w:rsid w:val="005969E1"/>
    <w:rsid w:val="00597511"/>
    <w:rsid w:val="005A062A"/>
    <w:rsid w:val="005A28D5"/>
    <w:rsid w:val="005A316A"/>
    <w:rsid w:val="005A4A1F"/>
    <w:rsid w:val="005A562C"/>
    <w:rsid w:val="005A58BA"/>
    <w:rsid w:val="005A5963"/>
    <w:rsid w:val="005A5E2C"/>
    <w:rsid w:val="005A63B4"/>
    <w:rsid w:val="005B00E7"/>
    <w:rsid w:val="005B536F"/>
    <w:rsid w:val="005B6EB9"/>
    <w:rsid w:val="005B7091"/>
    <w:rsid w:val="005C08D4"/>
    <w:rsid w:val="005C12DF"/>
    <w:rsid w:val="005C1BF3"/>
    <w:rsid w:val="005C3E21"/>
    <w:rsid w:val="005C3E47"/>
    <w:rsid w:val="005C4EB5"/>
    <w:rsid w:val="005C5468"/>
    <w:rsid w:val="005C7256"/>
    <w:rsid w:val="005C7BEE"/>
    <w:rsid w:val="005D05B1"/>
    <w:rsid w:val="005D08D7"/>
    <w:rsid w:val="005D1A91"/>
    <w:rsid w:val="005D3078"/>
    <w:rsid w:val="005D7F99"/>
    <w:rsid w:val="005E0E45"/>
    <w:rsid w:val="005E12B0"/>
    <w:rsid w:val="005E1A98"/>
    <w:rsid w:val="005E1AFC"/>
    <w:rsid w:val="005E2237"/>
    <w:rsid w:val="005E2634"/>
    <w:rsid w:val="005E29D8"/>
    <w:rsid w:val="005E2F5B"/>
    <w:rsid w:val="005E5D20"/>
    <w:rsid w:val="005F08DF"/>
    <w:rsid w:val="005F147E"/>
    <w:rsid w:val="005F1CE8"/>
    <w:rsid w:val="005F3F5A"/>
    <w:rsid w:val="005F40A4"/>
    <w:rsid w:val="005F52AC"/>
    <w:rsid w:val="005F6F8B"/>
    <w:rsid w:val="005F717C"/>
    <w:rsid w:val="00601AFB"/>
    <w:rsid w:val="0060241F"/>
    <w:rsid w:val="00602D56"/>
    <w:rsid w:val="006038DE"/>
    <w:rsid w:val="0060447F"/>
    <w:rsid w:val="00604927"/>
    <w:rsid w:val="00605317"/>
    <w:rsid w:val="006066DE"/>
    <w:rsid w:val="00606D4B"/>
    <w:rsid w:val="006133C8"/>
    <w:rsid w:val="00614DA9"/>
    <w:rsid w:val="00617ABE"/>
    <w:rsid w:val="00617AF4"/>
    <w:rsid w:val="00620A96"/>
    <w:rsid w:val="00621EE9"/>
    <w:rsid w:val="006245B5"/>
    <w:rsid w:val="00627C8B"/>
    <w:rsid w:val="006300E3"/>
    <w:rsid w:val="00630678"/>
    <w:rsid w:val="00631186"/>
    <w:rsid w:val="00631A69"/>
    <w:rsid w:val="00631C43"/>
    <w:rsid w:val="00633686"/>
    <w:rsid w:val="00633DE6"/>
    <w:rsid w:val="00634011"/>
    <w:rsid w:val="00636C97"/>
    <w:rsid w:val="00636DCD"/>
    <w:rsid w:val="00640B74"/>
    <w:rsid w:val="00640E19"/>
    <w:rsid w:val="0064102F"/>
    <w:rsid w:val="0064137E"/>
    <w:rsid w:val="00641953"/>
    <w:rsid w:val="00641E5F"/>
    <w:rsid w:val="006429FF"/>
    <w:rsid w:val="00646A04"/>
    <w:rsid w:val="00646DA7"/>
    <w:rsid w:val="00646FBD"/>
    <w:rsid w:val="00652BA8"/>
    <w:rsid w:val="00653386"/>
    <w:rsid w:val="00656AC5"/>
    <w:rsid w:val="00657DD9"/>
    <w:rsid w:val="00660612"/>
    <w:rsid w:val="00663F25"/>
    <w:rsid w:val="00664261"/>
    <w:rsid w:val="00665240"/>
    <w:rsid w:val="006653F7"/>
    <w:rsid w:val="00665A0A"/>
    <w:rsid w:val="006705E3"/>
    <w:rsid w:val="0067065D"/>
    <w:rsid w:val="00671190"/>
    <w:rsid w:val="006714C8"/>
    <w:rsid w:val="00672639"/>
    <w:rsid w:val="006735FD"/>
    <w:rsid w:val="00674A24"/>
    <w:rsid w:val="00676944"/>
    <w:rsid w:val="006776BA"/>
    <w:rsid w:val="00680B5E"/>
    <w:rsid w:val="0068127A"/>
    <w:rsid w:val="00682096"/>
    <w:rsid w:val="00683966"/>
    <w:rsid w:val="006851AA"/>
    <w:rsid w:val="006857E4"/>
    <w:rsid w:val="00685DFD"/>
    <w:rsid w:val="006874A7"/>
    <w:rsid w:val="00687757"/>
    <w:rsid w:val="0068775C"/>
    <w:rsid w:val="0069097E"/>
    <w:rsid w:val="00691446"/>
    <w:rsid w:val="0069163D"/>
    <w:rsid w:val="00692592"/>
    <w:rsid w:val="00692AFC"/>
    <w:rsid w:val="00692B58"/>
    <w:rsid w:val="00693412"/>
    <w:rsid w:val="00693EED"/>
    <w:rsid w:val="00694A7C"/>
    <w:rsid w:val="0069599A"/>
    <w:rsid w:val="0069654B"/>
    <w:rsid w:val="006972BB"/>
    <w:rsid w:val="00697F1C"/>
    <w:rsid w:val="006A00D6"/>
    <w:rsid w:val="006A0751"/>
    <w:rsid w:val="006A2078"/>
    <w:rsid w:val="006A2253"/>
    <w:rsid w:val="006A6063"/>
    <w:rsid w:val="006A6BC4"/>
    <w:rsid w:val="006A7366"/>
    <w:rsid w:val="006A73E2"/>
    <w:rsid w:val="006B156E"/>
    <w:rsid w:val="006B3838"/>
    <w:rsid w:val="006B4B1A"/>
    <w:rsid w:val="006B6402"/>
    <w:rsid w:val="006B7838"/>
    <w:rsid w:val="006C0261"/>
    <w:rsid w:val="006C4041"/>
    <w:rsid w:val="006C469D"/>
    <w:rsid w:val="006C534D"/>
    <w:rsid w:val="006C538C"/>
    <w:rsid w:val="006C5CF7"/>
    <w:rsid w:val="006C5E40"/>
    <w:rsid w:val="006D00EE"/>
    <w:rsid w:val="006D1624"/>
    <w:rsid w:val="006D168B"/>
    <w:rsid w:val="006D29E0"/>
    <w:rsid w:val="006D314A"/>
    <w:rsid w:val="006D42C9"/>
    <w:rsid w:val="006D7F68"/>
    <w:rsid w:val="006E099B"/>
    <w:rsid w:val="006E214C"/>
    <w:rsid w:val="006E2FB9"/>
    <w:rsid w:val="006E5C7B"/>
    <w:rsid w:val="006E5D01"/>
    <w:rsid w:val="006E7028"/>
    <w:rsid w:val="006E7B0A"/>
    <w:rsid w:val="006F0220"/>
    <w:rsid w:val="006F1CA1"/>
    <w:rsid w:val="006F1E99"/>
    <w:rsid w:val="006F1F2E"/>
    <w:rsid w:val="006F29E0"/>
    <w:rsid w:val="006F2F27"/>
    <w:rsid w:val="006F3F0F"/>
    <w:rsid w:val="006F41F1"/>
    <w:rsid w:val="006F5711"/>
    <w:rsid w:val="006F5A3A"/>
    <w:rsid w:val="006F5B43"/>
    <w:rsid w:val="006F692B"/>
    <w:rsid w:val="006F7005"/>
    <w:rsid w:val="006F7597"/>
    <w:rsid w:val="006F7C19"/>
    <w:rsid w:val="00703BFF"/>
    <w:rsid w:val="007046A4"/>
    <w:rsid w:val="00704DE9"/>
    <w:rsid w:val="0070585C"/>
    <w:rsid w:val="007059BF"/>
    <w:rsid w:val="007075A8"/>
    <w:rsid w:val="00707813"/>
    <w:rsid w:val="00710D26"/>
    <w:rsid w:val="0071124F"/>
    <w:rsid w:val="00711432"/>
    <w:rsid w:val="0071296C"/>
    <w:rsid w:val="00713CEF"/>
    <w:rsid w:val="0071407A"/>
    <w:rsid w:val="00714AA7"/>
    <w:rsid w:val="00714CE6"/>
    <w:rsid w:val="00715021"/>
    <w:rsid w:val="00715A55"/>
    <w:rsid w:val="00716677"/>
    <w:rsid w:val="007208B5"/>
    <w:rsid w:val="0072277A"/>
    <w:rsid w:val="00725834"/>
    <w:rsid w:val="00726B93"/>
    <w:rsid w:val="00726F7C"/>
    <w:rsid w:val="0073060A"/>
    <w:rsid w:val="0073331F"/>
    <w:rsid w:val="00733DA3"/>
    <w:rsid w:val="00734B76"/>
    <w:rsid w:val="007350D8"/>
    <w:rsid w:val="007363C0"/>
    <w:rsid w:val="00737821"/>
    <w:rsid w:val="007411C8"/>
    <w:rsid w:val="00741DA0"/>
    <w:rsid w:val="00744350"/>
    <w:rsid w:val="00745274"/>
    <w:rsid w:val="00745659"/>
    <w:rsid w:val="00745822"/>
    <w:rsid w:val="00746A9F"/>
    <w:rsid w:val="007471AB"/>
    <w:rsid w:val="00747322"/>
    <w:rsid w:val="00750124"/>
    <w:rsid w:val="007514D0"/>
    <w:rsid w:val="00751713"/>
    <w:rsid w:val="0075180A"/>
    <w:rsid w:val="00752517"/>
    <w:rsid w:val="00753890"/>
    <w:rsid w:val="0075684A"/>
    <w:rsid w:val="0075726D"/>
    <w:rsid w:val="0076107B"/>
    <w:rsid w:val="00762AF1"/>
    <w:rsid w:val="0076404D"/>
    <w:rsid w:val="00764982"/>
    <w:rsid w:val="0076544E"/>
    <w:rsid w:val="00765B63"/>
    <w:rsid w:val="00766104"/>
    <w:rsid w:val="00766C09"/>
    <w:rsid w:val="007674ED"/>
    <w:rsid w:val="00770FCF"/>
    <w:rsid w:val="00772D22"/>
    <w:rsid w:val="00774F35"/>
    <w:rsid w:val="00775BAD"/>
    <w:rsid w:val="007805FE"/>
    <w:rsid w:val="00782408"/>
    <w:rsid w:val="0078383C"/>
    <w:rsid w:val="0078392F"/>
    <w:rsid w:val="00785E1C"/>
    <w:rsid w:val="007860B4"/>
    <w:rsid w:val="00786260"/>
    <w:rsid w:val="0079246D"/>
    <w:rsid w:val="00793FC4"/>
    <w:rsid w:val="00795B47"/>
    <w:rsid w:val="007A01EB"/>
    <w:rsid w:val="007A149A"/>
    <w:rsid w:val="007A3C9B"/>
    <w:rsid w:val="007A4AD5"/>
    <w:rsid w:val="007A4B4D"/>
    <w:rsid w:val="007A5753"/>
    <w:rsid w:val="007A5ECA"/>
    <w:rsid w:val="007A6063"/>
    <w:rsid w:val="007B040E"/>
    <w:rsid w:val="007B08A3"/>
    <w:rsid w:val="007B1BBE"/>
    <w:rsid w:val="007B30AD"/>
    <w:rsid w:val="007B3CB6"/>
    <w:rsid w:val="007B5633"/>
    <w:rsid w:val="007B6D07"/>
    <w:rsid w:val="007C00D8"/>
    <w:rsid w:val="007C025D"/>
    <w:rsid w:val="007C1BBD"/>
    <w:rsid w:val="007C3C9D"/>
    <w:rsid w:val="007C40E6"/>
    <w:rsid w:val="007C4175"/>
    <w:rsid w:val="007C5E26"/>
    <w:rsid w:val="007C64B9"/>
    <w:rsid w:val="007C7A21"/>
    <w:rsid w:val="007D0EDF"/>
    <w:rsid w:val="007D1993"/>
    <w:rsid w:val="007D20CF"/>
    <w:rsid w:val="007D277E"/>
    <w:rsid w:val="007D594E"/>
    <w:rsid w:val="007D6E53"/>
    <w:rsid w:val="007E02FD"/>
    <w:rsid w:val="007E1AB4"/>
    <w:rsid w:val="007E320D"/>
    <w:rsid w:val="007E39DE"/>
    <w:rsid w:val="007E3E03"/>
    <w:rsid w:val="007E4779"/>
    <w:rsid w:val="007E47E0"/>
    <w:rsid w:val="007E489B"/>
    <w:rsid w:val="007E621D"/>
    <w:rsid w:val="007E7323"/>
    <w:rsid w:val="007E7AEA"/>
    <w:rsid w:val="007E7D62"/>
    <w:rsid w:val="007E7ED3"/>
    <w:rsid w:val="007F027F"/>
    <w:rsid w:val="007F255B"/>
    <w:rsid w:val="00800204"/>
    <w:rsid w:val="008016E1"/>
    <w:rsid w:val="00802DC3"/>
    <w:rsid w:val="00802E6A"/>
    <w:rsid w:val="0080334E"/>
    <w:rsid w:val="0080445D"/>
    <w:rsid w:val="0080449C"/>
    <w:rsid w:val="00804D00"/>
    <w:rsid w:val="00810113"/>
    <w:rsid w:val="008102A5"/>
    <w:rsid w:val="00810DE8"/>
    <w:rsid w:val="00811D24"/>
    <w:rsid w:val="00811E64"/>
    <w:rsid w:val="00812AD9"/>
    <w:rsid w:val="00813C56"/>
    <w:rsid w:val="00821538"/>
    <w:rsid w:val="00822A75"/>
    <w:rsid w:val="00823887"/>
    <w:rsid w:val="00831B60"/>
    <w:rsid w:val="0083444A"/>
    <w:rsid w:val="0083494B"/>
    <w:rsid w:val="008350E4"/>
    <w:rsid w:val="00835938"/>
    <w:rsid w:val="00840489"/>
    <w:rsid w:val="008410CA"/>
    <w:rsid w:val="00841310"/>
    <w:rsid w:val="00841DA5"/>
    <w:rsid w:val="00843A78"/>
    <w:rsid w:val="00845AD1"/>
    <w:rsid w:val="00845EAC"/>
    <w:rsid w:val="0085235F"/>
    <w:rsid w:val="00855B3A"/>
    <w:rsid w:val="0085686D"/>
    <w:rsid w:val="00856EDA"/>
    <w:rsid w:val="00862B3A"/>
    <w:rsid w:val="00862DDE"/>
    <w:rsid w:val="00864833"/>
    <w:rsid w:val="0086635D"/>
    <w:rsid w:val="008672E0"/>
    <w:rsid w:val="00867568"/>
    <w:rsid w:val="00867CA8"/>
    <w:rsid w:val="00867E47"/>
    <w:rsid w:val="008706C6"/>
    <w:rsid w:val="00870FE2"/>
    <w:rsid w:val="008714F5"/>
    <w:rsid w:val="008717D0"/>
    <w:rsid w:val="00873102"/>
    <w:rsid w:val="00874C56"/>
    <w:rsid w:val="008755C5"/>
    <w:rsid w:val="00875A16"/>
    <w:rsid w:val="00877491"/>
    <w:rsid w:val="00877EF6"/>
    <w:rsid w:val="0088052E"/>
    <w:rsid w:val="008811F7"/>
    <w:rsid w:val="008812F7"/>
    <w:rsid w:val="008812FD"/>
    <w:rsid w:val="00882023"/>
    <w:rsid w:val="008854F1"/>
    <w:rsid w:val="00885E5A"/>
    <w:rsid w:val="008879A1"/>
    <w:rsid w:val="00890221"/>
    <w:rsid w:val="00890394"/>
    <w:rsid w:val="008915A2"/>
    <w:rsid w:val="008918A0"/>
    <w:rsid w:val="00891D74"/>
    <w:rsid w:val="008929FA"/>
    <w:rsid w:val="0089514F"/>
    <w:rsid w:val="008967EE"/>
    <w:rsid w:val="008A1E5C"/>
    <w:rsid w:val="008A3ADD"/>
    <w:rsid w:val="008A3B5A"/>
    <w:rsid w:val="008A61F5"/>
    <w:rsid w:val="008A6899"/>
    <w:rsid w:val="008A6D80"/>
    <w:rsid w:val="008A729D"/>
    <w:rsid w:val="008B0D11"/>
    <w:rsid w:val="008B2680"/>
    <w:rsid w:val="008B2C33"/>
    <w:rsid w:val="008B6ABE"/>
    <w:rsid w:val="008B7611"/>
    <w:rsid w:val="008B7C3D"/>
    <w:rsid w:val="008C0B89"/>
    <w:rsid w:val="008C16DB"/>
    <w:rsid w:val="008C226F"/>
    <w:rsid w:val="008C2BC0"/>
    <w:rsid w:val="008C2BC3"/>
    <w:rsid w:val="008C34EF"/>
    <w:rsid w:val="008C4125"/>
    <w:rsid w:val="008C5217"/>
    <w:rsid w:val="008C5DDA"/>
    <w:rsid w:val="008C769E"/>
    <w:rsid w:val="008C76BE"/>
    <w:rsid w:val="008C772B"/>
    <w:rsid w:val="008D2083"/>
    <w:rsid w:val="008D23E9"/>
    <w:rsid w:val="008D2E15"/>
    <w:rsid w:val="008D2EDD"/>
    <w:rsid w:val="008D2F88"/>
    <w:rsid w:val="008D59A5"/>
    <w:rsid w:val="008E12A6"/>
    <w:rsid w:val="008E1E67"/>
    <w:rsid w:val="008E2EA8"/>
    <w:rsid w:val="008E3F89"/>
    <w:rsid w:val="008E495D"/>
    <w:rsid w:val="008E5555"/>
    <w:rsid w:val="008E56BB"/>
    <w:rsid w:val="008E6CB4"/>
    <w:rsid w:val="008E6D2F"/>
    <w:rsid w:val="008E7736"/>
    <w:rsid w:val="008F020F"/>
    <w:rsid w:val="008F0348"/>
    <w:rsid w:val="008F0A5F"/>
    <w:rsid w:val="008F0E28"/>
    <w:rsid w:val="008F112C"/>
    <w:rsid w:val="008F24EC"/>
    <w:rsid w:val="008F3D97"/>
    <w:rsid w:val="008F3F6C"/>
    <w:rsid w:val="008F67C7"/>
    <w:rsid w:val="008F6853"/>
    <w:rsid w:val="008F7508"/>
    <w:rsid w:val="00900BC1"/>
    <w:rsid w:val="009012A5"/>
    <w:rsid w:val="00901FD7"/>
    <w:rsid w:val="00902EBA"/>
    <w:rsid w:val="0090302C"/>
    <w:rsid w:val="00904FD9"/>
    <w:rsid w:val="00906F1D"/>
    <w:rsid w:val="00907ADD"/>
    <w:rsid w:val="00910A9B"/>
    <w:rsid w:val="00911E8A"/>
    <w:rsid w:val="009120B8"/>
    <w:rsid w:val="00913471"/>
    <w:rsid w:val="00913A04"/>
    <w:rsid w:val="00916222"/>
    <w:rsid w:val="00917190"/>
    <w:rsid w:val="0092042A"/>
    <w:rsid w:val="009215BD"/>
    <w:rsid w:val="00921DF9"/>
    <w:rsid w:val="00922083"/>
    <w:rsid w:val="0092249D"/>
    <w:rsid w:val="00922773"/>
    <w:rsid w:val="00923138"/>
    <w:rsid w:val="009234B9"/>
    <w:rsid w:val="00924F60"/>
    <w:rsid w:val="00925233"/>
    <w:rsid w:val="00930062"/>
    <w:rsid w:val="00931A2C"/>
    <w:rsid w:val="009327EB"/>
    <w:rsid w:val="0093432D"/>
    <w:rsid w:val="009375ED"/>
    <w:rsid w:val="00940803"/>
    <w:rsid w:val="00940B13"/>
    <w:rsid w:val="009428B0"/>
    <w:rsid w:val="0094548B"/>
    <w:rsid w:val="00945E82"/>
    <w:rsid w:val="009478A9"/>
    <w:rsid w:val="009535E0"/>
    <w:rsid w:val="00953C2E"/>
    <w:rsid w:val="00954F76"/>
    <w:rsid w:val="0095573E"/>
    <w:rsid w:val="0095593E"/>
    <w:rsid w:val="00957114"/>
    <w:rsid w:val="0095746D"/>
    <w:rsid w:val="009617AA"/>
    <w:rsid w:val="0096273E"/>
    <w:rsid w:val="00963DC0"/>
    <w:rsid w:val="00965CF8"/>
    <w:rsid w:val="00971887"/>
    <w:rsid w:val="009727F2"/>
    <w:rsid w:val="00980163"/>
    <w:rsid w:val="00980876"/>
    <w:rsid w:val="009810CA"/>
    <w:rsid w:val="00981A0B"/>
    <w:rsid w:val="00981BC2"/>
    <w:rsid w:val="00982AB1"/>
    <w:rsid w:val="00982E9C"/>
    <w:rsid w:val="00984806"/>
    <w:rsid w:val="0098541C"/>
    <w:rsid w:val="00985AC4"/>
    <w:rsid w:val="00985BFD"/>
    <w:rsid w:val="00987E26"/>
    <w:rsid w:val="009902E7"/>
    <w:rsid w:val="00993FB4"/>
    <w:rsid w:val="00994080"/>
    <w:rsid w:val="0099469A"/>
    <w:rsid w:val="009956A2"/>
    <w:rsid w:val="00995932"/>
    <w:rsid w:val="00996265"/>
    <w:rsid w:val="00997C1F"/>
    <w:rsid w:val="009A02D4"/>
    <w:rsid w:val="009A28E5"/>
    <w:rsid w:val="009A346C"/>
    <w:rsid w:val="009A511E"/>
    <w:rsid w:val="009A773F"/>
    <w:rsid w:val="009B0634"/>
    <w:rsid w:val="009B096B"/>
    <w:rsid w:val="009B0B7F"/>
    <w:rsid w:val="009B0E18"/>
    <w:rsid w:val="009B1702"/>
    <w:rsid w:val="009B4473"/>
    <w:rsid w:val="009B44A2"/>
    <w:rsid w:val="009B52C7"/>
    <w:rsid w:val="009B6A89"/>
    <w:rsid w:val="009B6F7F"/>
    <w:rsid w:val="009C1C00"/>
    <w:rsid w:val="009C2730"/>
    <w:rsid w:val="009C3C72"/>
    <w:rsid w:val="009C420A"/>
    <w:rsid w:val="009C51F8"/>
    <w:rsid w:val="009C58FC"/>
    <w:rsid w:val="009D087C"/>
    <w:rsid w:val="009D0C74"/>
    <w:rsid w:val="009D0C84"/>
    <w:rsid w:val="009D31FB"/>
    <w:rsid w:val="009D3E12"/>
    <w:rsid w:val="009D77E6"/>
    <w:rsid w:val="009E0907"/>
    <w:rsid w:val="009E504B"/>
    <w:rsid w:val="009E67D1"/>
    <w:rsid w:val="009E7429"/>
    <w:rsid w:val="009E751E"/>
    <w:rsid w:val="009E773C"/>
    <w:rsid w:val="009F0156"/>
    <w:rsid w:val="009F0515"/>
    <w:rsid w:val="009F1897"/>
    <w:rsid w:val="009F270E"/>
    <w:rsid w:val="009F2C8D"/>
    <w:rsid w:val="009F3A23"/>
    <w:rsid w:val="009F3ECF"/>
    <w:rsid w:val="009F4315"/>
    <w:rsid w:val="009F4FE0"/>
    <w:rsid w:val="009F55D6"/>
    <w:rsid w:val="009F58E8"/>
    <w:rsid w:val="009F5923"/>
    <w:rsid w:val="009F5F89"/>
    <w:rsid w:val="009F63F4"/>
    <w:rsid w:val="009F7340"/>
    <w:rsid w:val="009F7BF0"/>
    <w:rsid w:val="00A01A3C"/>
    <w:rsid w:val="00A01BDF"/>
    <w:rsid w:val="00A01CF3"/>
    <w:rsid w:val="00A01E0E"/>
    <w:rsid w:val="00A02A1B"/>
    <w:rsid w:val="00A13EAB"/>
    <w:rsid w:val="00A15812"/>
    <w:rsid w:val="00A208A5"/>
    <w:rsid w:val="00A20B2A"/>
    <w:rsid w:val="00A21133"/>
    <w:rsid w:val="00A225BF"/>
    <w:rsid w:val="00A22A75"/>
    <w:rsid w:val="00A246D7"/>
    <w:rsid w:val="00A27386"/>
    <w:rsid w:val="00A273D6"/>
    <w:rsid w:val="00A27462"/>
    <w:rsid w:val="00A274FB"/>
    <w:rsid w:val="00A31A5D"/>
    <w:rsid w:val="00A33198"/>
    <w:rsid w:val="00A34FE5"/>
    <w:rsid w:val="00A37461"/>
    <w:rsid w:val="00A37FC3"/>
    <w:rsid w:val="00A437A9"/>
    <w:rsid w:val="00A4412C"/>
    <w:rsid w:val="00A45191"/>
    <w:rsid w:val="00A4573E"/>
    <w:rsid w:val="00A45D33"/>
    <w:rsid w:val="00A4616B"/>
    <w:rsid w:val="00A46DB5"/>
    <w:rsid w:val="00A47A49"/>
    <w:rsid w:val="00A47D19"/>
    <w:rsid w:val="00A47E86"/>
    <w:rsid w:val="00A501B6"/>
    <w:rsid w:val="00A507A6"/>
    <w:rsid w:val="00A52498"/>
    <w:rsid w:val="00A5297F"/>
    <w:rsid w:val="00A53DAD"/>
    <w:rsid w:val="00A55C9E"/>
    <w:rsid w:val="00A56B4C"/>
    <w:rsid w:val="00A603A7"/>
    <w:rsid w:val="00A6227C"/>
    <w:rsid w:val="00A637A9"/>
    <w:rsid w:val="00A63A31"/>
    <w:rsid w:val="00A649DA"/>
    <w:rsid w:val="00A65AC0"/>
    <w:rsid w:val="00A668C9"/>
    <w:rsid w:val="00A70860"/>
    <w:rsid w:val="00A70B17"/>
    <w:rsid w:val="00A70BAC"/>
    <w:rsid w:val="00A7139F"/>
    <w:rsid w:val="00A72CBF"/>
    <w:rsid w:val="00A73A1E"/>
    <w:rsid w:val="00A740D7"/>
    <w:rsid w:val="00A74976"/>
    <w:rsid w:val="00A74D13"/>
    <w:rsid w:val="00A751AD"/>
    <w:rsid w:val="00A75CDF"/>
    <w:rsid w:val="00A766AA"/>
    <w:rsid w:val="00A76DE3"/>
    <w:rsid w:val="00A77362"/>
    <w:rsid w:val="00A80BB1"/>
    <w:rsid w:val="00A813BF"/>
    <w:rsid w:val="00A831D3"/>
    <w:rsid w:val="00A845A5"/>
    <w:rsid w:val="00A8509F"/>
    <w:rsid w:val="00A856D2"/>
    <w:rsid w:val="00A85C52"/>
    <w:rsid w:val="00A873F7"/>
    <w:rsid w:val="00A9117E"/>
    <w:rsid w:val="00A91D4B"/>
    <w:rsid w:val="00A94045"/>
    <w:rsid w:val="00A94EC6"/>
    <w:rsid w:val="00A9532C"/>
    <w:rsid w:val="00A965C6"/>
    <w:rsid w:val="00A967F8"/>
    <w:rsid w:val="00A97305"/>
    <w:rsid w:val="00A975F9"/>
    <w:rsid w:val="00AA0ACB"/>
    <w:rsid w:val="00AA417C"/>
    <w:rsid w:val="00AA5C2F"/>
    <w:rsid w:val="00AB2E57"/>
    <w:rsid w:val="00AB49C9"/>
    <w:rsid w:val="00AC05D5"/>
    <w:rsid w:val="00AC206B"/>
    <w:rsid w:val="00AC33FF"/>
    <w:rsid w:val="00AC4B69"/>
    <w:rsid w:val="00AC5C97"/>
    <w:rsid w:val="00AC7FFC"/>
    <w:rsid w:val="00AD0BC2"/>
    <w:rsid w:val="00AD1D1B"/>
    <w:rsid w:val="00AD6059"/>
    <w:rsid w:val="00AD6EC2"/>
    <w:rsid w:val="00AE17A9"/>
    <w:rsid w:val="00AE76F0"/>
    <w:rsid w:val="00AF1F0C"/>
    <w:rsid w:val="00AF36FC"/>
    <w:rsid w:val="00AF40D4"/>
    <w:rsid w:val="00AF44AB"/>
    <w:rsid w:val="00AF5F13"/>
    <w:rsid w:val="00AF6633"/>
    <w:rsid w:val="00AF7841"/>
    <w:rsid w:val="00B01124"/>
    <w:rsid w:val="00B029AE"/>
    <w:rsid w:val="00B02B68"/>
    <w:rsid w:val="00B03060"/>
    <w:rsid w:val="00B04631"/>
    <w:rsid w:val="00B04A42"/>
    <w:rsid w:val="00B06294"/>
    <w:rsid w:val="00B10098"/>
    <w:rsid w:val="00B121BC"/>
    <w:rsid w:val="00B12CF9"/>
    <w:rsid w:val="00B12DFE"/>
    <w:rsid w:val="00B14634"/>
    <w:rsid w:val="00B148FB"/>
    <w:rsid w:val="00B14EC6"/>
    <w:rsid w:val="00B151D3"/>
    <w:rsid w:val="00B16BB3"/>
    <w:rsid w:val="00B16C67"/>
    <w:rsid w:val="00B16DB3"/>
    <w:rsid w:val="00B204EA"/>
    <w:rsid w:val="00B212A6"/>
    <w:rsid w:val="00B22033"/>
    <w:rsid w:val="00B25D29"/>
    <w:rsid w:val="00B25F8C"/>
    <w:rsid w:val="00B26460"/>
    <w:rsid w:val="00B273FC"/>
    <w:rsid w:val="00B30B6A"/>
    <w:rsid w:val="00B31249"/>
    <w:rsid w:val="00B31538"/>
    <w:rsid w:val="00B345E4"/>
    <w:rsid w:val="00B34804"/>
    <w:rsid w:val="00B35636"/>
    <w:rsid w:val="00B36708"/>
    <w:rsid w:val="00B36D3F"/>
    <w:rsid w:val="00B377CB"/>
    <w:rsid w:val="00B40F33"/>
    <w:rsid w:val="00B513D0"/>
    <w:rsid w:val="00B51DCC"/>
    <w:rsid w:val="00B52877"/>
    <w:rsid w:val="00B539B4"/>
    <w:rsid w:val="00B5594E"/>
    <w:rsid w:val="00B5658B"/>
    <w:rsid w:val="00B56953"/>
    <w:rsid w:val="00B56B0C"/>
    <w:rsid w:val="00B57064"/>
    <w:rsid w:val="00B60F0D"/>
    <w:rsid w:val="00B641ED"/>
    <w:rsid w:val="00B643DE"/>
    <w:rsid w:val="00B70E88"/>
    <w:rsid w:val="00B73622"/>
    <w:rsid w:val="00B74B8B"/>
    <w:rsid w:val="00B75F96"/>
    <w:rsid w:val="00B76F4E"/>
    <w:rsid w:val="00B8089F"/>
    <w:rsid w:val="00B82945"/>
    <w:rsid w:val="00B833F7"/>
    <w:rsid w:val="00B83DD9"/>
    <w:rsid w:val="00B861EA"/>
    <w:rsid w:val="00B86F2C"/>
    <w:rsid w:val="00B87AB8"/>
    <w:rsid w:val="00B90418"/>
    <w:rsid w:val="00B90522"/>
    <w:rsid w:val="00B92445"/>
    <w:rsid w:val="00B93D8C"/>
    <w:rsid w:val="00B97240"/>
    <w:rsid w:val="00BA12B9"/>
    <w:rsid w:val="00BA3B49"/>
    <w:rsid w:val="00BA3D01"/>
    <w:rsid w:val="00BA410E"/>
    <w:rsid w:val="00BA41F1"/>
    <w:rsid w:val="00BA71C5"/>
    <w:rsid w:val="00BA7DF8"/>
    <w:rsid w:val="00BB0F60"/>
    <w:rsid w:val="00BB166F"/>
    <w:rsid w:val="00BB3470"/>
    <w:rsid w:val="00BB4CFC"/>
    <w:rsid w:val="00BB6267"/>
    <w:rsid w:val="00BB6EB6"/>
    <w:rsid w:val="00BB7EA3"/>
    <w:rsid w:val="00BC01C0"/>
    <w:rsid w:val="00BC15E8"/>
    <w:rsid w:val="00BC1F50"/>
    <w:rsid w:val="00BC3E22"/>
    <w:rsid w:val="00BC5C65"/>
    <w:rsid w:val="00BC61B8"/>
    <w:rsid w:val="00BC61DC"/>
    <w:rsid w:val="00BC73D1"/>
    <w:rsid w:val="00BC7581"/>
    <w:rsid w:val="00BC7EFD"/>
    <w:rsid w:val="00BD00EB"/>
    <w:rsid w:val="00BD583D"/>
    <w:rsid w:val="00BD6011"/>
    <w:rsid w:val="00BD6B6F"/>
    <w:rsid w:val="00BE115B"/>
    <w:rsid w:val="00BE18D1"/>
    <w:rsid w:val="00BE27EC"/>
    <w:rsid w:val="00BE29C2"/>
    <w:rsid w:val="00BE4048"/>
    <w:rsid w:val="00BE628F"/>
    <w:rsid w:val="00BE74FC"/>
    <w:rsid w:val="00BF08F0"/>
    <w:rsid w:val="00BF3F2A"/>
    <w:rsid w:val="00BF54A9"/>
    <w:rsid w:val="00BF59A1"/>
    <w:rsid w:val="00BF5EEF"/>
    <w:rsid w:val="00BF7366"/>
    <w:rsid w:val="00BF7836"/>
    <w:rsid w:val="00BF7FC3"/>
    <w:rsid w:val="00C0108C"/>
    <w:rsid w:val="00C01311"/>
    <w:rsid w:val="00C01932"/>
    <w:rsid w:val="00C036BA"/>
    <w:rsid w:val="00C03763"/>
    <w:rsid w:val="00C0506A"/>
    <w:rsid w:val="00C062E9"/>
    <w:rsid w:val="00C10333"/>
    <w:rsid w:val="00C10F31"/>
    <w:rsid w:val="00C120E8"/>
    <w:rsid w:val="00C124E7"/>
    <w:rsid w:val="00C15A29"/>
    <w:rsid w:val="00C16F11"/>
    <w:rsid w:val="00C179B8"/>
    <w:rsid w:val="00C20663"/>
    <w:rsid w:val="00C21B68"/>
    <w:rsid w:val="00C226D1"/>
    <w:rsid w:val="00C238E5"/>
    <w:rsid w:val="00C2461C"/>
    <w:rsid w:val="00C25221"/>
    <w:rsid w:val="00C258E3"/>
    <w:rsid w:val="00C26401"/>
    <w:rsid w:val="00C269AA"/>
    <w:rsid w:val="00C27CB1"/>
    <w:rsid w:val="00C314A9"/>
    <w:rsid w:val="00C3242E"/>
    <w:rsid w:val="00C36770"/>
    <w:rsid w:val="00C379ED"/>
    <w:rsid w:val="00C4015B"/>
    <w:rsid w:val="00C40900"/>
    <w:rsid w:val="00C41706"/>
    <w:rsid w:val="00C425DA"/>
    <w:rsid w:val="00C43496"/>
    <w:rsid w:val="00C43940"/>
    <w:rsid w:val="00C45FB9"/>
    <w:rsid w:val="00C467DD"/>
    <w:rsid w:val="00C4764F"/>
    <w:rsid w:val="00C50B54"/>
    <w:rsid w:val="00C50D2E"/>
    <w:rsid w:val="00C52FD1"/>
    <w:rsid w:val="00C54BF0"/>
    <w:rsid w:val="00C5502B"/>
    <w:rsid w:val="00C576F5"/>
    <w:rsid w:val="00C6058A"/>
    <w:rsid w:val="00C62D07"/>
    <w:rsid w:val="00C63BE0"/>
    <w:rsid w:val="00C64DA0"/>
    <w:rsid w:val="00C656E9"/>
    <w:rsid w:val="00C67F78"/>
    <w:rsid w:val="00C71DB7"/>
    <w:rsid w:val="00C725E3"/>
    <w:rsid w:val="00C7364E"/>
    <w:rsid w:val="00C73BB5"/>
    <w:rsid w:val="00C745F2"/>
    <w:rsid w:val="00C7669A"/>
    <w:rsid w:val="00C76824"/>
    <w:rsid w:val="00C76F9B"/>
    <w:rsid w:val="00C80249"/>
    <w:rsid w:val="00C81498"/>
    <w:rsid w:val="00C8520E"/>
    <w:rsid w:val="00C86D75"/>
    <w:rsid w:val="00C90CF0"/>
    <w:rsid w:val="00C910CC"/>
    <w:rsid w:val="00C91F1C"/>
    <w:rsid w:val="00C9295A"/>
    <w:rsid w:val="00C92A89"/>
    <w:rsid w:val="00C934BD"/>
    <w:rsid w:val="00C93759"/>
    <w:rsid w:val="00C9497B"/>
    <w:rsid w:val="00C94DBB"/>
    <w:rsid w:val="00C95263"/>
    <w:rsid w:val="00C966BB"/>
    <w:rsid w:val="00C97156"/>
    <w:rsid w:val="00C97271"/>
    <w:rsid w:val="00CA006F"/>
    <w:rsid w:val="00CA01A6"/>
    <w:rsid w:val="00CA2850"/>
    <w:rsid w:val="00CA7A6C"/>
    <w:rsid w:val="00CB06A9"/>
    <w:rsid w:val="00CB2C7F"/>
    <w:rsid w:val="00CB30DA"/>
    <w:rsid w:val="00CB4A4D"/>
    <w:rsid w:val="00CB5D51"/>
    <w:rsid w:val="00CB7AB6"/>
    <w:rsid w:val="00CC1496"/>
    <w:rsid w:val="00CC2094"/>
    <w:rsid w:val="00CC299C"/>
    <w:rsid w:val="00CC2D8C"/>
    <w:rsid w:val="00CC3480"/>
    <w:rsid w:val="00CC3F8B"/>
    <w:rsid w:val="00CC44D6"/>
    <w:rsid w:val="00CC461E"/>
    <w:rsid w:val="00CC5A07"/>
    <w:rsid w:val="00CC5E04"/>
    <w:rsid w:val="00CD275E"/>
    <w:rsid w:val="00CD2F6C"/>
    <w:rsid w:val="00CD338F"/>
    <w:rsid w:val="00CD3411"/>
    <w:rsid w:val="00CD4D03"/>
    <w:rsid w:val="00CD6555"/>
    <w:rsid w:val="00CD7C37"/>
    <w:rsid w:val="00CD7E30"/>
    <w:rsid w:val="00CE2097"/>
    <w:rsid w:val="00CE2723"/>
    <w:rsid w:val="00CE3191"/>
    <w:rsid w:val="00CE3A31"/>
    <w:rsid w:val="00CE4811"/>
    <w:rsid w:val="00CE5765"/>
    <w:rsid w:val="00CE78EA"/>
    <w:rsid w:val="00CE7FE3"/>
    <w:rsid w:val="00CF162F"/>
    <w:rsid w:val="00CF27B9"/>
    <w:rsid w:val="00CF38B2"/>
    <w:rsid w:val="00CF3F3A"/>
    <w:rsid w:val="00CF5572"/>
    <w:rsid w:val="00CF7D06"/>
    <w:rsid w:val="00D01F02"/>
    <w:rsid w:val="00D031AA"/>
    <w:rsid w:val="00D036C0"/>
    <w:rsid w:val="00D06120"/>
    <w:rsid w:val="00D078A8"/>
    <w:rsid w:val="00D07A9D"/>
    <w:rsid w:val="00D10DB2"/>
    <w:rsid w:val="00D1235A"/>
    <w:rsid w:val="00D1586B"/>
    <w:rsid w:val="00D158DA"/>
    <w:rsid w:val="00D159D2"/>
    <w:rsid w:val="00D15A43"/>
    <w:rsid w:val="00D17EDC"/>
    <w:rsid w:val="00D2073F"/>
    <w:rsid w:val="00D232D2"/>
    <w:rsid w:val="00D23B26"/>
    <w:rsid w:val="00D2699E"/>
    <w:rsid w:val="00D30E0A"/>
    <w:rsid w:val="00D30F19"/>
    <w:rsid w:val="00D31BC4"/>
    <w:rsid w:val="00D31F69"/>
    <w:rsid w:val="00D33CD1"/>
    <w:rsid w:val="00D34BE5"/>
    <w:rsid w:val="00D4032F"/>
    <w:rsid w:val="00D4328F"/>
    <w:rsid w:val="00D4381D"/>
    <w:rsid w:val="00D43D58"/>
    <w:rsid w:val="00D4410C"/>
    <w:rsid w:val="00D44545"/>
    <w:rsid w:val="00D4526E"/>
    <w:rsid w:val="00D453E7"/>
    <w:rsid w:val="00D455F4"/>
    <w:rsid w:val="00D50D84"/>
    <w:rsid w:val="00D50E68"/>
    <w:rsid w:val="00D52937"/>
    <w:rsid w:val="00D53405"/>
    <w:rsid w:val="00D53957"/>
    <w:rsid w:val="00D56C88"/>
    <w:rsid w:val="00D6127C"/>
    <w:rsid w:val="00D63405"/>
    <w:rsid w:val="00D63A14"/>
    <w:rsid w:val="00D63AB1"/>
    <w:rsid w:val="00D6469F"/>
    <w:rsid w:val="00D64F7B"/>
    <w:rsid w:val="00D660CB"/>
    <w:rsid w:val="00D661A6"/>
    <w:rsid w:val="00D666A9"/>
    <w:rsid w:val="00D67677"/>
    <w:rsid w:val="00D67A93"/>
    <w:rsid w:val="00D67B6F"/>
    <w:rsid w:val="00D7132C"/>
    <w:rsid w:val="00D71748"/>
    <w:rsid w:val="00D72DBC"/>
    <w:rsid w:val="00D74765"/>
    <w:rsid w:val="00D7484D"/>
    <w:rsid w:val="00D77117"/>
    <w:rsid w:val="00D80F69"/>
    <w:rsid w:val="00D8398C"/>
    <w:rsid w:val="00D83E33"/>
    <w:rsid w:val="00D84C7C"/>
    <w:rsid w:val="00D85FD0"/>
    <w:rsid w:val="00D90987"/>
    <w:rsid w:val="00D93E88"/>
    <w:rsid w:val="00D95D38"/>
    <w:rsid w:val="00D96154"/>
    <w:rsid w:val="00D967FE"/>
    <w:rsid w:val="00D96A6F"/>
    <w:rsid w:val="00D97615"/>
    <w:rsid w:val="00DA09B2"/>
    <w:rsid w:val="00DA1F0C"/>
    <w:rsid w:val="00DA33C8"/>
    <w:rsid w:val="00DA4C9D"/>
    <w:rsid w:val="00DA512B"/>
    <w:rsid w:val="00DA56B2"/>
    <w:rsid w:val="00DA5AA5"/>
    <w:rsid w:val="00DA639A"/>
    <w:rsid w:val="00DA7C74"/>
    <w:rsid w:val="00DB0B10"/>
    <w:rsid w:val="00DB102B"/>
    <w:rsid w:val="00DB1AC7"/>
    <w:rsid w:val="00DB2777"/>
    <w:rsid w:val="00DB3669"/>
    <w:rsid w:val="00DB3AC8"/>
    <w:rsid w:val="00DB3BD9"/>
    <w:rsid w:val="00DB6641"/>
    <w:rsid w:val="00DB73B3"/>
    <w:rsid w:val="00DB793A"/>
    <w:rsid w:val="00DC3453"/>
    <w:rsid w:val="00DC3659"/>
    <w:rsid w:val="00DC6C09"/>
    <w:rsid w:val="00DC74C6"/>
    <w:rsid w:val="00DD015B"/>
    <w:rsid w:val="00DD2ECF"/>
    <w:rsid w:val="00DD42D6"/>
    <w:rsid w:val="00DD4AED"/>
    <w:rsid w:val="00DD4E47"/>
    <w:rsid w:val="00DD5E41"/>
    <w:rsid w:val="00DD605A"/>
    <w:rsid w:val="00DD7C9F"/>
    <w:rsid w:val="00DE19F7"/>
    <w:rsid w:val="00DE3266"/>
    <w:rsid w:val="00DE4013"/>
    <w:rsid w:val="00DE658D"/>
    <w:rsid w:val="00DE7674"/>
    <w:rsid w:val="00DF45CF"/>
    <w:rsid w:val="00DF51CE"/>
    <w:rsid w:val="00DF53F1"/>
    <w:rsid w:val="00DF5DFF"/>
    <w:rsid w:val="00DF7454"/>
    <w:rsid w:val="00E00A3C"/>
    <w:rsid w:val="00E02EE0"/>
    <w:rsid w:val="00E032B4"/>
    <w:rsid w:val="00E03346"/>
    <w:rsid w:val="00E038F6"/>
    <w:rsid w:val="00E03E4F"/>
    <w:rsid w:val="00E0431A"/>
    <w:rsid w:val="00E072CF"/>
    <w:rsid w:val="00E13B1F"/>
    <w:rsid w:val="00E178BF"/>
    <w:rsid w:val="00E17C78"/>
    <w:rsid w:val="00E17F81"/>
    <w:rsid w:val="00E21222"/>
    <w:rsid w:val="00E21D32"/>
    <w:rsid w:val="00E22107"/>
    <w:rsid w:val="00E23EFE"/>
    <w:rsid w:val="00E249E6"/>
    <w:rsid w:val="00E259DA"/>
    <w:rsid w:val="00E25B10"/>
    <w:rsid w:val="00E262D4"/>
    <w:rsid w:val="00E2667F"/>
    <w:rsid w:val="00E27E3C"/>
    <w:rsid w:val="00E30292"/>
    <w:rsid w:val="00E32A79"/>
    <w:rsid w:val="00E33157"/>
    <w:rsid w:val="00E33593"/>
    <w:rsid w:val="00E34C04"/>
    <w:rsid w:val="00E3532C"/>
    <w:rsid w:val="00E3615B"/>
    <w:rsid w:val="00E36D95"/>
    <w:rsid w:val="00E36F99"/>
    <w:rsid w:val="00E37239"/>
    <w:rsid w:val="00E37977"/>
    <w:rsid w:val="00E42646"/>
    <w:rsid w:val="00E43477"/>
    <w:rsid w:val="00E43F95"/>
    <w:rsid w:val="00E44589"/>
    <w:rsid w:val="00E52C74"/>
    <w:rsid w:val="00E534EF"/>
    <w:rsid w:val="00E54E11"/>
    <w:rsid w:val="00E55380"/>
    <w:rsid w:val="00E55E51"/>
    <w:rsid w:val="00E5778A"/>
    <w:rsid w:val="00E5784B"/>
    <w:rsid w:val="00E61AAD"/>
    <w:rsid w:val="00E61C2C"/>
    <w:rsid w:val="00E635B5"/>
    <w:rsid w:val="00E64BCC"/>
    <w:rsid w:val="00E64DCF"/>
    <w:rsid w:val="00E6550C"/>
    <w:rsid w:val="00E70400"/>
    <w:rsid w:val="00E70663"/>
    <w:rsid w:val="00E71FE9"/>
    <w:rsid w:val="00E72FD8"/>
    <w:rsid w:val="00E73307"/>
    <w:rsid w:val="00E73308"/>
    <w:rsid w:val="00E76B2B"/>
    <w:rsid w:val="00E77294"/>
    <w:rsid w:val="00E8106B"/>
    <w:rsid w:val="00E81FB5"/>
    <w:rsid w:val="00E8237A"/>
    <w:rsid w:val="00E8275C"/>
    <w:rsid w:val="00E8412B"/>
    <w:rsid w:val="00E848B4"/>
    <w:rsid w:val="00E84EE0"/>
    <w:rsid w:val="00E84F13"/>
    <w:rsid w:val="00E854BB"/>
    <w:rsid w:val="00E85916"/>
    <w:rsid w:val="00E85E5D"/>
    <w:rsid w:val="00E907BA"/>
    <w:rsid w:val="00E90A42"/>
    <w:rsid w:val="00E91875"/>
    <w:rsid w:val="00E9245C"/>
    <w:rsid w:val="00E9248B"/>
    <w:rsid w:val="00E92578"/>
    <w:rsid w:val="00E959E6"/>
    <w:rsid w:val="00E9788F"/>
    <w:rsid w:val="00E97ADC"/>
    <w:rsid w:val="00EA183F"/>
    <w:rsid w:val="00EA1D43"/>
    <w:rsid w:val="00EA24EC"/>
    <w:rsid w:val="00EA379D"/>
    <w:rsid w:val="00EA46F1"/>
    <w:rsid w:val="00EA6C86"/>
    <w:rsid w:val="00EB02C7"/>
    <w:rsid w:val="00EB117E"/>
    <w:rsid w:val="00EB28A3"/>
    <w:rsid w:val="00EB3088"/>
    <w:rsid w:val="00EB3338"/>
    <w:rsid w:val="00EB4520"/>
    <w:rsid w:val="00EB53D9"/>
    <w:rsid w:val="00EB5C9F"/>
    <w:rsid w:val="00EB6CB6"/>
    <w:rsid w:val="00EB73A5"/>
    <w:rsid w:val="00EB7CAB"/>
    <w:rsid w:val="00EC084F"/>
    <w:rsid w:val="00EC0E7C"/>
    <w:rsid w:val="00EC124E"/>
    <w:rsid w:val="00EC22D2"/>
    <w:rsid w:val="00EC2624"/>
    <w:rsid w:val="00EC458B"/>
    <w:rsid w:val="00EC4703"/>
    <w:rsid w:val="00EC601C"/>
    <w:rsid w:val="00EC64A9"/>
    <w:rsid w:val="00EC6949"/>
    <w:rsid w:val="00ED003F"/>
    <w:rsid w:val="00ED0600"/>
    <w:rsid w:val="00ED176F"/>
    <w:rsid w:val="00ED22EB"/>
    <w:rsid w:val="00ED4AB1"/>
    <w:rsid w:val="00ED6077"/>
    <w:rsid w:val="00ED6678"/>
    <w:rsid w:val="00ED71D4"/>
    <w:rsid w:val="00EE28AC"/>
    <w:rsid w:val="00EE2956"/>
    <w:rsid w:val="00EE354F"/>
    <w:rsid w:val="00EE4113"/>
    <w:rsid w:val="00EE5327"/>
    <w:rsid w:val="00EE5BC8"/>
    <w:rsid w:val="00EE6212"/>
    <w:rsid w:val="00EE6A56"/>
    <w:rsid w:val="00EE6F16"/>
    <w:rsid w:val="00EF1A6A"/>
    <w:rsid w:val="00EF2938"/>
    <w:rsid w:val="00EF332C"/>
    <w:rsid w:val="00EF333B"/>
    <w:rsid w:val="00EF339B"/>
    <w:rsid w:val="00EF3F70"/>
    <w:rsid w:val="00F02F8E"/>
    <w:rsid w:val="00F03E8D"/>
    <w:rsid w:val="00F05E4E"/>
    <w:rsid w:val="00F070AD"/>
    <w:rsid w:val="00F11043"/>
    <w:rsid w:val="00F11738"/>
    <w:rsid w:val="00F11A54"/>
    <w:rsid w:val="00F11B05"/>
    <w:rsid w:val="00F14691"/>
    <w:rsid w:val="00F14885"/>
    <w:rsid w:val="00F15038"/>
    <w:rsid w:val="00F156B0"/>
    <w:rsid w:val="00F166A3"/>
    <w:rsid w:val="00F20675"/>
    <w:rsid w:val="00F20D88"/>
    <w:rsid w:val="00F20ECD"/>
    <w:rsid w:val="00F22791"/>
    <w:rsid w:val="00F25E9C"/>
    <w:rsid w:val="00F25F90"/>
    <w:rsid w:val="00F26AB2"/>
    <w:rsid w:val="00F26F03"/>
    <w:rsid w:val="00F27D22"/>
    <w:rsid w:val="00F31D50"/>
    <w:rsid w:val="00F32849"/>
    <w:rsid w:val="00F360AA"/>
    <w:rsid w:val="00F4051A"/>
    <w:rsid w:val="00F40BAE"/>
    <w:rsid w:val="00F412E7"/>
    <w:rsid w:val="00F4185E"/>
    <w:rsid w:val="00F43FAD"/>
    <w:rsid w:val="00F450B9"/>
    <w:rsid w:val="00F46363"/>
    <w:rsid w:val="00F47AEB"/>
    <w:rsid w:val="00F51698"/>
    <w:rsid w:val="00F51F09"/>
    <w:rsid w:val="00F52FEA"/>
    <w:rsid w:val="00F5424C"/>
    <w:rsid w:val="00F54EF1"/>
    <w:rsid w:val="00F55173"/>
    <w:rsid w:val="00F559C4"/>
    <w:rsid w:val="00F609B2"/>
    <w:rsid w:val="00F63F9F"/>
    <w:rsid w:val="00F66616"/>
    <w:rsid w:val="00F67282"/>
    <w:rsid w:val="00F71133"/>
    <w:rsid w:val="00F718F4"/>
    <w:rsid w:val="00F719ED"/>
    <w:rsid w:val="00F72059"/>
    <w:rsid w:val="00F7335B"/>
    <w:rsid w:val="00F752B3"/>
    <w:rsid w:val="00F75A08"/>
    <w:rsid w:val="00F7653C"/>
    <w:rsid w:val="00F7686C"/>
    <w:rsid w:val="00F82717"/>
    <w:rsid w:val="00F82F53"/>
    <w:rsid w:val="00F83339"/>
    <w:rsid w:val="00F8341F"/>
    <w:rsid w:val="00F84FC9"/>
    <w:rsid w:val="00F901BE"/>
    <w:rsid w:val="00F90C96"/>
    <w:rsid w:val="00F91B98"/>
    <w:rsid w:val="00F91E16"/>
    <w:rsid w:val="00F951A1"/>
    <w:rsid w:val="00F96D16"/>
    <w:rsid w:val="00FA0A00"/>
    <w:rsid w:val="00FA0D3D"/>
    <w:rsid w:val="00FA3CB0"/>
    <w:rsid w:val="00FA3F46"/>
    <w:rsid w:val="00FA474D"/>
    <w:rsid w:val="00FA516A"/>
    <w:rsid w:val="00FA56FC"/>
    <w:rsid w:val="00FA5E92"/>
    <w:rsid w:val="00FA6D0A"/>
    <w:rsid w:val="00FA6D46"/>
    <w:rsid w:val="00FA7302"/>
    <w:rsid w:val="00FA7D52"/>
    <w:rsid w:val="00FB000B"/>
    <w:rsid w:val="00FB1603"/>
    <w:rsid w:val="00FB6BFB"/>
    <w:rsid w:val="00FC1492"/>
    <w:rsid w:val="00FC2CCA"/>
    <w:rsid w:val="00FC3A95"/>
    <w:rsid w:val="00FC4BA9"/>
    <w:rsid w:val="00FC4E55"/>
    <w:rsid w:val="00FC67D2"/>
    <w:rsid w:val="00FC7760"/>
    <w:rsid w:val="00FD1182"/>
    <w:rsid w:val="00FD1256"/>
    <w:rsid w:val="00FD28E3"/>
    <w:rsid w:val="00FD4A1B"/>
    <w:rsid w:val="00FD6CCE"/>
    <w:rsid w:val="00FE01FD"/>
    <w:rsid w:val="00FE302A"/>
    <w:rsid w:val="00FE3D52"/>
    <w:rsid w:val="00FE3D6B"/>
    <w:rsid w:val="00FF1BFB"/>
    <w:rsid w:val="00FF2675"/>
    <w:rsid w:val="00FF280C"/>
    <w:rsid w:val="00FF2834"/>
    <w:rsid w:val="00FF2DBD"/>
    <w:rsid w:val="00FF6119"/>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white">
      <v:fill color="white"/>
    </o:shapedefaults>
    <o:shapelayout v:ext="edit">
      <o:idmap v:ext="edit" data="1"/>
    </o:shapelayout>
  </w:shapeDefaults>
  <w:decimalSymbol w:val=","/>
  <w:listSeparator w:val=";"/>
  <w14:docId w14:val="4447C529"/>
  <w15:docId w15:val="{96F14B33-D773-48DA-820D-C7B70947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22D2"/>
    <w:pPr>
      <w:jc w:val="both"/>
    </w:pPr>
    <w:rPr>
      <w:rFonts w:ascii="Arial" w:hAnsi="Arial"/>
      <w:sz w:val="22"/>
      <w:szCs w:val="24"/>
    </w:rPr>
  </w:style>
  <w:style w:type="paragraph" w:styleId="Titre1">
    <w:name w:val="heading 1"/>
    <w:basedOn w:val="Normal"/>
    <w:next w:val="Normal"/>
    <w:qFormat/>
    <w:rsid w:val="000E1347"/>
    <w:pPr>
      <w:keepNext/>
      <w:widowControl w:val="0"/>
      <w:shd w:val="clear" w:color="auto" w:fill="F2F2F2" w:themeFill="background1" w:themeFillShade="F2"/>
      <w:autoSpaceDE w:val="0"/>
      <w:autoSpaceDN w:val="0"/>
      <w:adjustRightInd w:val="0"/>
      <w:outlineLvl w:val="0"/>
    </w:pPr>
    <w:rPr>
      <w:rFonts w:eastAsia="Arial Unicode MS" w:cs="Open Sans"/>
      <w:b/>
      <w:bCs/>
      <w:sz w:val="28"/>
      <w:szCs w:val="20"/>
    </w:rPr>
  </w:style>
  <w:style w:type="paragraph" w:styleId="Titre2">
    <w:name w:val="heading 2"/>
    <w:basedOn w:val="Normal"/>
    <w:next w:val="Normal"/>
    <w:autoRedefine/>
    <w:qFormat/>
    <w:rsid w:val="00A94045"/>
    <w:pPr>
      <w:keepNext/>
      <w:widowControl w:val="0"/>
      <w:numPr>
        <w:ilvl w:val="1"/>
        <w:numId w:val="16"/>
      </w:numPr>
      <w:tabs>
        <w:tab w:val="clear" w:pos="720"/>
      </w:tabs>
      <w:autoSpaceDE w:val="0"/>
      <w:autoSpaceDN w:val="0"/>
      <w:adjustRightInd w:val="0"/>
      <w:ind w:left="720"/>
      <w:outlineLvl w:val="1"/>
    </w:pPr>
    <w:rPr>
      <w:rFonts w:cs="Arial"/>
      <w:b/>
      <w:bCs/>
      <w:sz w:val="24"/>
      <w:szCs w:val="20"/>
    </w:rPr>
  </w:style>
  <w:style w:type="paragraph" w:styleId="Titre3">
    <w:name w:val="heading 3"/>
    <w:basedOn w:val="Normal"/>
    <w:next w:val="Normal"/>
    <w:autoRedefine/>
    <w:qFormat/>
    <w:rsid w:val="00EC22D2"/>
    <w:pPr>
      <w:keepNext/>
      <w:widowControl w:val="0"/>
      <w:numPr>
        <w:ilvl w:val="2"/>
        <w:numId w:val="15"/>
      </w:numPr>
      <w:autoSpaceDE w:val="0"/>
      <w:autoSpaceDN w:val="0"/>
      <w:adjustRightInd w:val="0"/>
      <w:outlineLvl w:val="2"/>
    </w:pPr>
    <w:rPr>
      <w:rFonts w:cs="Arial"/>
      <w:b/>
      <w:bCs/>
      <w:color w:val="000000"/>
      <w:sz w:val="20"/>
      <w:szCs w:val="20"/>
    </w:rPr>
  </w:style>
  <w:style w:type="paragraph" w:styleId="Titre4">
    <w:name w:val="heading 4"/>
    <w:basedOn w:val="Normal"/>
    <w:next w:val="Normal"/>
    <w:link w:val="Titre4Car"/>
    <w:qFormat/>
    <w:pPr>
      <w:keepNext/>
      <w:widowControl w:val="0"/>
      <w:autoSpaceDE w:val="0"/>
      <w:autoSpaceDN w:val="0"/>
      <w:adjustRightInd w:val="0"/>
      <w:outlineLvl w:val="3"/>
    </w:pPr>
    <w:rPr>
      <w:rFonts w:cs="Arial"/>
      <w:b/>
      <w:bCs/>
      <w:sz w:val="28"/>
      <w:szCs w:val="20"/>
    </w:rPr>
  </w:style>
  <w:style w:type="paragraph" w:styleId="Titre5">
    <w:name w:val="heading 5"/>
    <w:basedOn w:val="Normal"/>
    <w:next w:val="Normal"/>
    <w:link w:val="Titre5Car"/>
    <w:uiPriority w:val="9"/>
    <w:qFormat/>
    <w:pPr>
      <w:keepNext/>
      <w:widowControl w:val="0"/>
      <w:autoSpaceDE w:val="0"/>
      <w:autoSpaceDN w:val="0"/>
      <w:adjustRightInd w:val="0"/>
      <w:outlineLvl w:val="4"/>
    </w:pPr>
    <w:rPr>
      <w:rFonts w:eastAsia="Arial Unicode MS" w:cs="Arial"/>
      <w:b/>
      <w:bCs/>
      <w:caps/>
      <w:color w:val="000000"/>
      <w:sz w:val="28"/>
      <w:szCs w:val="20"/>
    </w:rPr>
  </w:style>
  <w:style w:type="paragraph" w:styleId="Titre6">
    <w:name w:val="heading 6"/>
    <w:basedOn w:val="Normal"/>
    <w:next w:val="Normal"/>
    <w:qFormat/>
    <w:pPr>
      <w:keepNext/>
      <w:widowControl w:val="0"/>
      <w:autoSpaceDE w:val="0"/>
      <w:autoSpaceDN w:val="0"/>
      <w:adjustRightInd w:val="0"/>
      <w:outlineLvl w:val="5"/>
    </w:pPr>
    <w:rPr>
      <w:rFonts w:cs="Arial"/>
      <w:i/>
      <w:iCs/>
      <w:sz w:val="20"/>
      <w:szCs w:val="20"/>
    </w:rPr>
  </w:style>
  <w:style w:type="paragraph" w:styleId="Titre7">
    <w:name w:val="heading 7"/>
    <w:basedOn w:val="Normal"/>
    <w:next w:val="Normal"/>
    <w:qFormat/>
    <w:pPr>
      <w:keepNext/>
      <w:jc w:val="center"/>
      <w:outlineLvl w:val="6"/>
    </w:pPr>
    <w:rPr>
      <w:b/>
      <w:bCs/>
    </w:rPr>
  </w:style>
  <w:style w:type="paragraph" w:styleId="Titre8">
    <w:name w:val="heading 8"/>
    <w:basedOn w:val="Normal"/>
    <w:next w:val="Normal"/>
    <w:qFormat/>
    <w:pPr>
      <w:spacing w:before="240" w:after="60"/>
      <w:outlineLvl w:val="7"/>
    </w:pPr>
    <w:rPr>
      <w:i/>
      <w:iCs/>
    </w:rPr>
  </w:style>
  <w:style w:type="paragraph" w:styleId="Titre9">
    <w:name w:val="heading 9"/>
    <w:basedOn w:val="Normal"/>
    <w:next w:val="Normal"/>
    <w:qFormat/>
    <w:p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pPr>
      <w:widowControl w:val="0"/>
      <w:autoSpaceDE w:val="0"/>
      <w:autoSpaceDN w:val="0"/>
      <w:adjustRightInd w:val="0"/>
    </w:pPr>
    <w:rPr>
      <w:rFonts w:cs="Arial"/>
      <w:i/>
      <w:iCs/>
      <w:sz w:val="20"/>
      <w:szCs w:val="20"/>
    </w:rPr>
  </w:style>
  <w:style w:type="paragraph" w:styleId="Retraitcorpsdetexte2">
    <w:name w:val="Body Text Indent 2"/>
    <w:basedOn w:val="Normal"/>
    <w:pPr>
      <w:widowControl w:val="0"/>
      <w:autoSpaceDE w:val="0"/>
      <w:autoSpaceDN w:val="0"/>
      <w:adjustRightInd w:val="0"/>
      <w:ind w:left="426"/>
    </w:pPr>
    <w:rPr>
      <w:rFonts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pPr>
    <w:rPr>
      <w:rFonts w:cs="Arial"/>
      <w:i/>
      <w:iCs/>
      <w:color w:val="FF0000"/>
      <w:sz w:val="20"/>
      <w:szCs w:val="20"/>
    </w:rPr>
  </w:style>
  <w:style w:type="paragraph" w:styleId="Corpsdetexte2">
    <w:name w:val="Body Text 2"/>
    <w:basedOn w:val="Normal"/>
    <w:rPr>
      <w:rFonts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pPr>
      <w:widowControl w:val="0"/>
      <w:autoSpaceDE w:val="0"/>
      <w:autoSpaceDN w:val="0"/>
      <w:adjustRightInd w:val="0"/>
    </w:pPr>
    <w:rPr>
      <w:rFonts w:cs="Arial"/>
      <w:b/>
      <w:bCs/>
      <w:color w:val="000000"/>
      <w:sz w:val="20"/>
      <w:szCs w:val="20"/>
    </w:rPr>
  </w:style>
  <w:style w:type="paragraph" w:styleId="TM1">
    <w:name w:val="toc 1"/>
    <w:basedOn w:val="Normal"/>
    <w:next w:val="Normal"/>
    <w:autoRedefine/>
    <w:uiPriority w:val="39"/>
    <w:rsid w:val="009D3E12"/>
    <w:pPr>
      <w:tabs>
        <w:tab w:val="left" w:pos="1440"/>
        <w:tab w:val="right" w:leader="dot" w:pos="9396"/>
      </w:tabs>
    </w:pPr>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uiPriority w:val="39"/>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link w:val="Normal2Car"/>
    <w:pPr>
      <w:ind w:left="142"/>
    </w:pPr>
    <w:rPr>
      <w:i/>
      <w:color w:val="000000"/>
      <w:sz w:val="20"/>
      <w:szCs w:val="20"/>
    </w:rPr>
  </w:style>
  <w:style w:type="table" w:styleId="Grilledutableau">
    <w:name w:val="Table Grid"/>
    <w:basedOn w:val="TableauNormal"/>
    <w:uiPriority w:val="39"/>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uiPriority w:val="99"/>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840489"/>
    <w:pPr>
      <w:widowControl w:val="0"/>
      <w:numPr>
        <w:numId w:val="7"/>
      </w:numPr>
      <w:autoSpaceDE w:val="0"/>
      <w:autoSpaceDN w:val="0"/>
      <w:adjustRightInd w:val="0"/>
    </w:pPr>
    <w:rPr>
      <w:rFonts w:cs="Open Sans"/>
      <w:sz w:val="18"/>
      <w:szCs w:val="18"/>
    </w:r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styleId="Notedebasdepage">
    <w:name w:val="footnote text"/>
    <w:basedOn w:val="Normal"/>
    <w:link w:val="NotedebasdepageCar"/>
    <w:semiHidden/>
    <w:unhideWhenUsed/>
    <w:rsid w:val="00155970"/>
    <w:rPr>
      <w:sz w:val="20"/>
      <w:szCs w:val="20"/>
    </w:rPr>
  </w:style>
  <w:style w:type="character" w:customStyle="1" w:styleId="NotedebasdepageCar">
    <w:name w:val="Note de bas de page Car"/>
    <w:basedOn w:val="Policepardfaut"/>
    <w:link w:val="Notedebasdepage"/>
    <w:semiHidden/>
    <w:rsid w:val="00155970"/>
  </w:style>
  <w:style w:type="character" w:styleId="Appelnotedebasdep">
    <w:name w:val="footnote reference"/>
    <w:semiHidden/>
    <w:unhideWhenUsed/>
    <w:rsid w:val="00155970"/>
    <w:rPr>
      <w:vertAlign w:val="superscript"/>
    </w:rPr>
  </w:style>
  <w:style w:type="character" w:customStyle="1" w:styleId="Normal2Car">
    <w:name w:val="Normal2 Car"/>
    <w:link w:val="Normal2"/>
    <w:rsid w:val="00F71133"/>
    <w:rPr>
      <w:rFonts w:ascii="Arial" w:hAnsi="Arial"/>
      <w:i/>
      <w:color w:val="000000"/>
    </w:rPr>
  </w:style>
  <w:style w:type="paragraph" w:styleId="En-ttedetabledesmatires">
    <w:name w:val="TOC Heading"/>
    <w:basedOn w:val="Titre1"/>
    <w:next w:val="Normal"/>
    <w:uiPriority w:val="39"/>
    <w:unhideWhenUsed/>
    <w:qFormat/>
    <w:rsid w:val="00012A4F"/>
    <w:pPr>
      <w:keepLines/>
      <w:widowControl/>
      <w:shd w:val="clear" w:color="auto" w:fill="auto"/>
      <w:autoSpaceDE/>
      <w:autoSpaceDN/>
      <w:adjustRightInd/>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NormalWeb">
    <w:name w:val="Normal (Web)"/>
    <w:basedOn w:val="Normal"/>
    <w:uiPriority w:val="99"/>
    <w:semiHidden/>
    <w:unhideWhenUsed/>
    <w:rsid w:val="00CE78EA"/>
    <w:pPr>
      <w:spacing w:before="100" w:beforeAutospacing="1" w:after="100" w:afterAutospacing="1"/>
    </w:pPr>
  </w:style>
  <w:style w:type="paragraph" w:styleId="Titre">
    <w:name w:val="Title"/>
    <w:basedOn w:val="Normal"/>
    <w:next w:val="Normal"/>
    <w:link w:val="TitreCar"/>
    <w:qFormat/>
    <w:rsid w:val="0006734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06734D"/>
    <w:rPr>
      <w:rFonts w:asciiTheme="majorHAnsi" w:eastAsiaTheme="majorEastAsia" w:hAnsiTheme="majorHAnsi" w:cstheme="majorBidi"/>
      <w:spacing w:val="-10"/>
      <w:kern w:val="28"/>
      <w:sz w:val="56"/>
      <w:szCs w:val="56"/>
    </w:rPr>
  </w:style>
  <w:style w:type="character" w:customStyle="1" w:styleId="Mentionnonrsolue1">
    <w:name w:val="Mention non résolue1"/>
    <w:basedOn w:val="Policepardfaut"/>
    <w:uiPriority w:val="99"/>
    <w:semiHidden/>
    <w:unhideWhenUsed/>
    <w:rsid w:val="00636C97"/>
    <w:rPr>
      <w:color w:val="605E5C"/>
      <w:shd w:val="clear" w:color="auto" w:fill="E1DFDD"/>
    </w:rPr>
  </w:style>
  <w:style w:type="character" w:customStyle="1" w:styleId="Titre5Car">
    <w:name w:val="Titre 5 Car"/>
    <w:basedOn w:val="Policepardfaut"/>
    <w:link w:val="Titre5"/>
    <w:uiPriority w:val="9"/>
    <w:rsid w:val="001F4B75"/>
    <w:rPr>
      <w:rFonts w:ascii="Arial" w:eastAsia="Arial Unicode MS" w:hAnsi="Arial" w:cs="Arial"/>
      <w:b/>
      <w:bCs/>
      <w:caps/>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93059">
      <w:bodyDiv w:val="1"/>
      <w:marLeft w:val="0"/>
      <w:marRight w:val="0"/>
      <w:marTop w:val="0"/>
      <w:marBottom w:val="0"/>
      <w:divBdr>
        <w:top w:val="none" w:sz="0" w:space="0" w:color="auto"/>
        <w:left w:val="none" w:sz="0" w:space="0" w:color="auto"/>
        <w:bottom w:val="none" w:sz="0" w:space="0" w:color="auto"/>
        <w:right w:val="none" w:sz="0" w:space="0" w:color="auto"/>
      </w:divBdr>
    </w:div>
    <w:div w:id="479810353">
      <w:bodyDiv w:val="1"/>
      <w:marLeft w:val="0"/>
      <w:marRight w:val="0"/>
      <w:marTop w:val="0"/>
      <w:marBottom w:val="0"/>
      <w:divBdr>
        <w:top w:val="none" w:sz="0" w:space="0" w:color="auto"/>
        <w:left w:val="none" w:sz="0" w:space="0" w:color="auto"/>
        <w:bottom w:val="none" w:sz="0" w:space="0" w:color="auto"/>
        <w:right w:val="none" w:sz="0" w:space="0" w:color="auto"/>
      </w:divBdr>
    </w:div>
    <w:div w:id="895354426">
      <w:bodyDiv w:val="1"/>
      <w:marLeft w:val="0"/>
      <w:marRight w:val="0"/>
      <w:marTop w:val="0"/>
      <w:marBottom w:val="0"/>
      <w:divBdr>
        <w:top w:val="none" w:sz="0" w:space="0" w:color="auto"/>
        <w:left w:val="none" w:sz="0" w:space="0" w:color="auto"/>
        <w:bottom w:val="none" w:sz="0" w:space="0" w:color="auto"/>
        <w:right w:val="none" w:sz="0" w:space="0" w:color="auto"/>
      </w:divBdr>
    </w:div>
    <w:div w:id="931399344">
      <w:bodyDiv w:val="1"/>
      <w:marLeft w:val="0"/>
      <w:marRight w:val="0"/>
      <w:marTop w:val="0"/>
      <w:marBottom w:val="0"/>
      <w:divBdr>
        <w:top w:val="none" w:sz="0" w:space="0" w:color="auto"/>
        <w:left w:val="none" w:sz="0" w:space="0" w:color="auto"/>
        <w:bottom w:val="none" w:sz="0" w:space="0" w:color="auto"/>
        <w:right w:val="none" w:sz="0" w:space="0" w:color="auto"/>
      </w:divBdr>
    </w:div>
    <w:div w:id="994723676">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022518024">
      <w:bodyDiv w:val="1"/>
      <w:marLeft w:val="0"/>
      <w:marRight w:val="0"/>
      <w:marTop w:val="0"/>
      <w:marBottom w:val="0"/>
      <w:divBdr>
        <w:top w:val="none" w:sz="0" w:space="0" w:color="auto"/>
        <w:left w:val="none" w:sz="0" w:space="0" w:color="auto"/>
        <w:bottom w:val="none" w:sz="0" w:space="0" w:color="auto"/>
        <w:right w:val="none" w:sz="0" w:space="0" w:color="auto"/>
      </w:divBdr>
    </w:div>
    <w:div w:id="1035697372">
      <w:bodyDiv w:val="1"/>
      <w:marLeft w:val="0"/>
      <w:marRight w:val="0"/>
      <w:marTop w:val="0"/>
      <w:marBottom w:val="0"/>
      <w:divBdr>
        <w:top w:val="none" w:sz="0" w:space="0" w:color="auto"/>
        <w:left w:val="none" w:sz="0" w:space="0" w:color="auto"/>
        <w:bottom w:val="none" w:sz="0" w:space="0" w:color="auto"/>
        <w:right w:val="none" w:sz="0" w:space="0" w:color="auto"/>
      </w:divBdr>
      <w:divsChild>
        <w:div w:id="145561053">
          <w:marLeft w:val="0"/>
          <w:marRight w:val="0"/>
          <w:marTop w:val="0"/>
          <w:marBottom w:val="0"/>
          <w:divBdr>
            <w:top w:val="none" w:sz="0" w:space="0" w:color="auto"/>
            <w:left w:val="none" w:sz="0" w:space="0" w:color="auto"/>
            <w:bottom w:val="none" w:sz="0" w:space="0" w:color="auto"/>
            <w:right w:val="none" w:sz="0" w:space="0" w:color="auto"/>
          </w:divBdr>
          <w:divsChild>
            <w:div w:id="1874418087">
              <w:marLeft w:val="0"/>
              <w:marRight w:val="0"/>
              <w:marTop w:val="0"/>
              <w:marBottom w:val="0"/>
              <w:divBdr>
                <w:top w:val="none" w:sz="0" w:space="0" w:color="auto"/>
                <w:left w:val="none" w:sz="0" w:space="0" w:color="auto"/>
                <w:bottom w:val="none" w:sz="0" w:space="0" w:color="auto"/>
                <w:right w:val="none" w:sz="0" w:space="0" w:color="auto"/>
              </w:divBdr>
              <w:divsChild>
                <w:div w:id="18625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300764846">
      <w:bodyDiv w:val="1"/>
      <w:marLeft w:val="0"/>
      <w:marRight w:val="0"/>
      <w:marTop w:val="0"/>
      <w:marBottom w:val="0"/>
      <w:divBdr>
        <w:top w:val="none" w:sz="0" w:space="0" w:color="auto"/>
        <w:left w:val="none" w:sz="0" w:space="0" w:color="auto"/>
        <w:bottom w:val="none" w:sz="0" w:space="0" w:color="auto"/>
        <w:right w:val="none" w:sz="0" w:space="0" w:color="auto"/>
      </w:divBdr>
    </w:div>
    <w:div w:id="1447965389">
      <w:bodyDiv w:val="1"/>
      <w:marLeft w:val="0"/>
      <w:marRight w:val="0"/>
      <w:marTop w:val="0"/>
      <w:marBottom w:val="0"/>
      <w:divBdr>
        <w:top w:val="none" w:sz="0" w:space="0" w:color="auto"/>
        <w:left w:val="none" w:sz="0" w:space="0" w:color="auto"/>
        <w:bottom w:val="none" w:sz="0" w:space="0" w:color="auto"/>
        <w:right w:val="none" w:sz="0" w:space="0" w:color="auto"/>
      </w:divBdr>
    </w:div>
    <w:div w:id="1605527810">
      <w:bodyDiv w:val="1"/>
      <w:marLeft w:val="0"/>
      <w:marRight w:val="0"/>
      <w:marTop w:val="0"/>
      <w:marBottom w:val="0"/>
      <w:divBdr>
        <w:top w:val="none" w:sz="0" w:space="0" w:color="auto"/>
        <w:left w:val="none" w:sz="0" w:space="0" w:color="auto"/>
        <w:bottom w:val="none" w:sz="0" w:space="0" w:color="auto"/>
        <w:right w:val="none" w:sz="0" w:space="0" w:color="auto"/>
      </w:divBdr>
    </w:div>
    <w:div w:id="1834757585">
      <w:bodyDiv w:val="1"/>
      <w:marLeft w:val="0"/>
      <w:marRight w:val="0"/>
      <w:marTop w:val="0"/>
      <w:marBottom w:val="0"/>
      <w:divBdr>
        <w:top w:val="none" w:sz="0" w:space="0" w:color="auto"/>
        <w:left w:val="none" w:sz="0" w:space="0" w:color="auto"/>
        <w:bottom w:val="none" w:sz="0" w:space="0" w:color="auto"/>
        <w:right w:val="none" w:sz="0" w:space="0" w:color="auto"/>
      </w:divBdr>
      <w:divsChild>
        <w:div w:id="741290060">
          <w:marLeft w:val="0"/>
          <w:marRight w:val="0"/>
          <w:marTop w:val="0"/>
          <w:marBottom w:val="0"/>
          <w:divBdr>
            <w:top w:val="none" w:sz="0" w:space="0" w:color="auto"/>
            <w:left w:val="none" w:sz="0" w:space="0" w:color="auto"/>
            <w:bottom w:val="none" w:sz="0" w:space="0" w:color="auto"/>
            <w:right w:val="none" w:sz="0" w:space="0" w:color="auto"/>
          </w:divBdr>
          <w:divsChild>
            <w:div w:id="222374396">
              <w:marLeft w:val="0"/>
              <w:marRight w:val="0"/>
              <w:marTop w:val="0"/>
              <w:marBottom w:val="0"/>
              <w:divBdr>
                <w:top w:val="none" w:sz="0" w:space="0" w:color="auto"/>
                <w:left w:val="none" w:sz="0" w:space="0" w:color="auto"/>
                <w:bottom w:val="none" w:sz="0" w:space="0" w:color="auto"/>
                <w:right w:val="none" w:sz="0" w:space="0" w:color="auto"/>
              </w:divBdr>
              <w:divsChild>
                <w:div w:id="85597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28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arches-publics.gouv.fr/?page=commun.PrerequisTechniques&amp;calledFrom=entreprise" TargetMode="External"/><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itoyens.telerecours.fr/" TargetMode="Externa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image" Target="media/image4.png"/><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economie.gouv.fr/daj/formulaires" TargetMode="External"/><Relationship Id="rId20" Type="http://schemas.openxmlformats.org/officeDocument/2006/relationships/hyperlink" Target="http://paris.tribunal-administrati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4213359\AppData\Local\Microsoft\Windows\INetCache\Content.Outlook\HAUSK2S0\www.marches-publics.gouv.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mailto:greffe.ta-paris@juradm.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marches-publics.gouv.fr/?page=entreprise.AccueilEntreprise" TargetMode="External"/><Relationship Id="rId22" Type="http://schemas.openxmlformats.org/officeDocument/2006/relationships/hyperlink" Target="https://www.economie.gouv.fr/mediateur-des-entrepris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98E49-94D5-4A76-B60E-393923BCA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18</Pages>
  <Words>6867</Words>
  <Characters>41074</Characters>
  <Application>Microsoft Office Word</Application>
  <DocSecurity>0</DocSecurity>
  <Lines>342</Lines>
  <Paragraphs>95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47846</CharactersWithSpaces>
  <SharedDoc>false</SharedDoc>
  <HLinks>
    <vt:vector size="228" baseType="variant">
      <vt:variant>
        <vt:i4>1572917</vt:i4>
      </vt:variant>
      <vt:variant>
        <vt:i4>207</vt:i4>
      </vt:variant>
      <vt:variant>
        <vt:i4>0</vt:i4>
      </vt:variant>
      <vt:variant>
        <vt:i4>5</vt:i4>
      </vt:variant>
      <vt:variant>
        <vt:lpwstr>mailto:greffe.ta-paris@juradm.fr</vt:lpwstr>
      </vt:variant>
      <vt:variant>
        <vt:lpwstr/>
      </vt:variant>
      <vt:variant>
        <vt:i4>393218</vt:i4>
      </vt:variant>
      <vt:variant>
        <vt:i4>204</vt:i4>
      </vt:variant>
      <vt:variant>
        <vt:i4>0</vt:i4>
      </vt:variant>
      <vt:variant>
        <vt:i4>5</vt:i4>
      </vt:variant>
      <vt:variant>
        <vt:lpwstr>https://www.marches-publics.gouv.fr/</vt:lpwstr>
      </vt:variant>
      <vt:variant>
        <vt:lpwstr/>
      </vt:variant>
      <vt:variant>
        <vt:i4>7667815</vt:i4>
      </vt:variant>
      <vt:variant>
        <vt:i4>201</vt:i4>
      </vt:variant>
      <vt:variant>
        <vt:i4>0</vt:i4>
      </vt:variant>
      <vt:variant>
        <vt:i4>5</vt:i4>
      </vt:variant>
      <vt:variant>
        <vt:lpwstr>http://www.economie.gouv.fr/daj/formulaires</vt:lpwstr>
      </vt:variant>
      <vt:variant>
        <vt:lpwstr/>
      </vt:variant>
      <vt:variant>
        <vt:i4>7667815</vt:i4>
      </vt:variant>
      <vt:variant>
        <vt:i4>198</vt:i4>
      </vt:variant>
      <vt:variant>
        <vt:i4>0</vt:i4>
      </vt:variant>
      <vt:variant>
        <vt:i4>5</vt:i4>
      </vt:variant>
      <vt:variant>
        <vt:lpwstr>http://www.economie.gouv.fr/daj/formulaires</vt:lpwstr>
      </vt:variant>
      <vt:variant>
        <vt:lpwstr/>
      </vt:variant>
      <vt:variant>
        <vt:i4>5177402</vt:i4>
      </vt:variant>
      <vt:variant>
        <vt:i4>195</vt:i4>
      </vt:variant>
      <vt:variant>
        <vt:i4>0</vt:i4>
      </vt:variant>
      <vt:variant>
        <vt:i4>5</vt:i4>
      </vt:variant>
      <vt:variant>
        <vt:lpwstr>mailto:alain.gachet@epec.paris</vt:lpwstr>
      </vt:variant>
      <vt:variant>
        <vt:lpwstr/>
      </vt:variant>
      <vt:variant>
        <vt:i4>2949148</vt:i4>
      </vt:variant>
      <vt:variant>
        <vt:i4>192</vt:i4>
      </vt:variant>
      <vt:variant>
        <vt:i4>0</vt:i4>
      </vt:variant>
      <vt:variant>
        <vt:i4>5</vt:i4>
      </vt:variant>
      <vt:variant>
        <vt:lpwstr>mailto:clauses-insertion1@epec.paris</vt:lpwstr>
      </vt:variant>
      <vt:variant>
        <vt:lpwstr/>
      </vt:variant>
      <vt:variant>
        <vt:i4>393218</vt:i4>
      </vt:variant>
      <vt:variant>
        <vt:i4>189</vt:i4>
      </vt:variant>
      <vt:variant>
        <vt:i4>0</vt:i4>
      </vt:variant>
      <vt:variant>
        <vt:i4>5</vt:i4>
      </vt:variant>
      <vt:variant>
        <vt:lpwstr>https://www.marches-publics.gouv.fr/</vt:lpwstr>
      </vt:variant>
      <vt:variant>
        <vt:lpwstr/>
      </vt:variant>
      <vt:variant>
        <vt:i4>1114165</vt:i4>
      </vt:variant>
      <vt:variant>
        <vt:i4>182</vt:i4>
      </vt:variant>
      <vt:variant>
        <vt:i4>0</vt:i4>
      </vt:variant>
      <vt:variant>
        <vt:i4>5</vt:i4>
      </vt:variant>
      <vt:variant>
        <vt:lpwstr/>
      </vt:variant>
      <vt:variant>
        <vt:lpwstr>_Toc525641132</vt:lpwstr>
      </vt:variant>
      <vt:variant>
        <vt:i4>1114165</vt:i4>
      </vt:variant>
      <vt:variant>
        <vt:i4>176</vt:i4>
      </vt:variant>
      <vt:variant>
        <vt:i4>0</vt:i4>
      </vt:variant>
      <vt:variant>
        <vt:i4>5</vt:i4>
      </vt:variant>
      <vt:variant>
        <vt:lpwstr/>
      </vt:variant>
      <vt:variant>
        <vt:lpwstr>_Toc525641131</vt:lpwstr>
      </vt:variant>
      <vt:variant>
        <vt:i4>1114165</vt:i4>
      </vt:variant>
      <vt:variant>
        <vt:i4>170</vt:i4>
      </vt:variant>
      <vt:variant>
        <vt:i4>0</vt:i4>
      </vt:variant>
      <vt:variant>
        <vt:i4>5</vt:i4>
      </vt:variant>
      <vt:variant>
        <vt:lpwstr/>
      </vt:variant>
      <vt:variant>
        <vt:lpwstr>_Toc525641130</vt:lpwstr>
      </vt:variant>
      <vt:variant>
        <vt:i4>1048629</vt:i4>
      </vt:variant>
      <vt:variant>
        <vt:i4>164</vt:i4>
      </vt:variant>
      <vt:variant>
        <vt:i4>0</vt:i4>
      </vt:variant>
      <vt:variant>
        <vt:i4>5</vt:i4>
      </vt:variant>
      <vt:variant>
        <vt:lpwstr/>
      </vt:variant>
      <vt:variant>
        <vt:lpwstr>_Toc525641129</vt:lpwstr>
      </vt:variant>
      <vt:variant>
        <vt:i4>1048629</vt:i4>
      </vt:variant>
      <vt:variant>
        <vt:i4>158</vt:i4>
      </vt:variant>
      <vt:variant>
        <vt:i4>0</vt:i4>
      </vt:variant>
      <vt:variant>
        <vt:i4>5</vt:i4>
      </vt:variant>
      <vt:variant>
        <vt:lpwstr/>
      </vt:variant>
      <vt:variant>
        <vt:lpwstr>_Toc525641128</vt:lpwstr>
      </vt:variant>
      <vt:variant>
        <vt:i4>1048629</vt:i4>
      </vt:variant>
      <vt:variant>
        <vt:i4>152</vt:i4>
      </vt:variant>
      <vt:variant>
        <vt:i4>0</vt:i4>
      </vt:variant>
      <vt:variant>
        <vt:i4>5</vt:i4>
      </vt:variant>
      <vt:variant>
        <vt:lpwstr/>
      </vt:variant>
      <vt:variant>
        <vt:lpwstr>_Toc525641127</vt:lpwstr>
      </vt:variant>
      <vt:variant>
        <vt:i4>1048629</vt:i4>
      </vt:variant>
      <vt:variant>
        <vt:i4>146</vt:i4>
      </vt:variant>
      <vt:variant>
        <vt:i4>0</vt:i4>
      </vt:variant>
      <vt:variant>
        <vt:i4>5</vt:i4>
      </vt:variant>
      <vt:variant>
        <vt:lpwstr/>
      </vt:variant>
      <vt:variant>
        <vt:lpwstr>_Toc525641126</vt:lpwstr>
      </vt:variant>
      <vt:variant>
        <vt:i4>1048629</vt:i4>
      </vt:variant>
      <vt:variant>
        <vt:i4>140</vt:i4>
      </vt:variant>
      <vt:variant>
        <vt:i4>0</vt:i4>
      </vt:variant>
      <vt:variant>
        <vt:i4>5</vt:i4>
      </vt:variant>
      <vt:variant>
        <vt:lpwstr/>
      </vt:variant>
      <vt:variant>
        <vt:lpwstr>_Toc525641125</vt:lpwstr>
      </vt:variant>
      <vt:variant>
        <vt:i4>1048629</vt:i4>
      </vt:variant>
      <vt:variant>
        <vt:i4>134</vt:i4>
      </vt:variant>
      <vt:variant>
        <vt:i4>0</vt:i4>
      </vt:variant>
      <vt:variant>
        <vt:i4>5</vt:i4>
      </vt:variant>
      <vt:variant>
        <vt:lpwstr/>
      </vt:variant>
      <vt:variant>
        <vt:lpwstr>_Toc525641124</vt:lpwstr>
      </vt:variant>
      <vt:variant>
        <vt:i4>1048629</vt:i4>
      </vt:variant>
      <vt:variant>
        <vt:i4>128</vt:i4>
      </vt:variant>
      <vt:variant>
        <vt:i4>0</vt:i4>
      </vt:variant>
      <vt:variant>
        <vt:i4>5</vt:i4>
      </vt:variant>
      <vt:variant>
        <vt:lpwstr/>
      </vt:variant>
      <vt:variant>
        <vt:lpwstr>_Toc525641123</vt:lpwstr>
      </vt:variant>
      <vt:variant>
        <vt:i4>1048629</vt:i4>
      </vt:variant>
      <vt:variant>
        <vt:i4>122</vt:i4>
      </vt:variant>
      <vt:variant>
        <vt:i4>0</vt:i4>
      </vt:variant>
      <vt:variant>
        <vt:i4>5</vt:i4>
      </vt:variant>
      <vt:variant>
        <vt:lpwstr/>
      </vt:variant>
      <vt:variant>
        <vt:lpwstr>_Toc525641122</vt:lpwstr>
      </vt:variant>
      <vt:variant>
        <vt:i4>1048629</vt:i4>
      </vt:variant>
      <vt:variant>
        <vt:i4>116</vt:i4>
      </vt:variant>
      <vt:variant>
        <vt:i4>0</vt:i4>
      </vt:variant>
      <vt:variant>
        <vt:i4>5</vt:i4>
      </vt:variant>
      <vt:variant>
        <vt:lpwstr/>
      </vt:variant>
      <vt:variant>
        <vt:lpwstr>_Toc525641121</vt:lpwstr>
      </vt:variant>
      <vt:variant>
        <vt:i4>1048629</vt:i4>
      </vt:variant>
      <vt:variant>
        <vt:i4>110</vt:i4>
      </vt:variant>
      <vt:variant>
        <vt:i4>0</vt:i4>
      </vt:variant>
      <vt:variant>
        <vt:i4>5</vt:i4>
      </vt:variant>
      <vt:variant>
        <vt:lpwstr/>
      </vt:variant>
      <vt:variant>
        <vt:lpwstr>_Toc525641120</vt:lpwstr>
      </vt:variant>
      <vt:variant>
        <vt:i4>1245237</vt:i4>
      </vt:variant>
      <vt:variant>
        <vt:i4>104</vt:i4>
      </vt:variant>
      <vt:variant>
        <vt:i4>0</vt:i4>
      </vt:variant>
      <vt:variant>
        <vt:i4>5</vt:i4>
      </vt:variant>
      <vt:variant>
        <vt:lpwstr/>
      </vt:variant>
      <vt:variant>
        <vt:lpwstr>_Toc525641119</vt:lpwstr>
      </vt:variant>
      <vt:variant>
        <vt:i4>1245237</vt:i4>
      </vt:variant>
      <vt:variant>
        <vt:i4>98</vt:i4>
      </vt:variant>
      <vt:variant>
        <vt:i4>0</vt:i4>
      </vt:variant>
      <vt:variant>
        <vt:i4>5</vt:i4>
      </vt:variant>
      <vt:variant>
        <vt:lpwstr/>
      </vt:variant>
      <vt:variant>
        <vt:lpwstr>_Toc525641118</vt:lpwstr>
      </vt:variant>
      <vt:variant>
        <vt:i4>1245237</vt:i4>
      </vt:variant>
      <vt:variant>
        <vt:i4>92</vt:i4>
      </vt:variant>
      <vt:variant>
        <vt:i4>0</vt:i4>
      </vt:variant>
      <vt:variant>
        <vt:i4>5</vt:i4>
      </vt:variant>
      <vt:variant>
        <vt:lpwstr/>
      </vt:variant>
      <vt:variant>
        <vt:lpwstr>_Toc525641117</vt:lpwstr>
      </vt:variant>
      <vt:variant>
        <vt:i4>1245237</vt:i4>
      </vt:variant>
      <vt:variant>
        <vt:i4>86</vt:i4>
      </vt:variant>
      <vt:variant>
        <vt:i4>0</vt:i4>
      </vt:variant>
      <vt:variant>
        <vt:i4>5</vt:i4>
      </vt:variant>
      <vt:variant>
        <vt:lpwstr/>
      </vt:variant>
      <vt:variant>
        <vt:lpwstr>_Toc525641116</vt:lpwstr>
      </vt:variant>
      <vt:variant>
        <vt:i4>1245237</vt:i4>
      </vt:variant>
      <vt:variant>
        <vt:i4>80</vt:i4>
      </vt:variant>
      <vt:variant>
        <vt:i4>0</vt:i4>
      </vt:variant>
      <vt:variant>
        <vt:i4>5</vt:i4>
      </vt:variant>
      <vt:variant>
        <vt:lpwstr/>
      </vt:variant>
      <vt:variant>
        <vt:lpwstr>_Toc525641115</vt:lpwstr>
      </vt:variant>
      <vt:variant>
        <vt:i4>1245237</vt:i4>
      </vt:variant>
      <vt:variant>
        <vt:i4>74</vt:i4>
      </vt:variant>
      <vt:variant>
        <vt:i4>0</vt:i4>
      </vt:variant>
      <vt:variant>
        <vt:i4>5</vt:i4>
      </vt:variant>
      <vt:variant>
        <vt:lpwstr/>
      </vt:variant>
      <vt:variant>
        <vt:lpwstr>_Toc525641114</vt:lpwstr>
      </vt:variant>
      <vt:variant>
        <vt:i4>1245237</vt:i4>
      </vt:variant>
      <vt:variant>
        <vt:i4>68</vt:i4>
      </vt:variant>
      <vt:variant>
        <vt:i4>0</vt:i4>
      </vt:variant>
      <vt:variant>
        <vt:i4>5</vt:i4>
      </vt:variant>
      <vt:variant>
        <vt:lpwstr/>
      </vt:variant>
      <vt:variant>
        <vt:lpwstr>_Toc525641113</vt:lpwstr>
      </vt:variant>
      <vt:variant>
        <vt:i4>1245237</vt:i4>
      </vt:variant>
      <vt:variant>
        <vt:i4>62</vt:i4>
      </vt:variant>
      <vt:variant>
        <vt:i4>0</vt:i4>
      </vt:variant>
      <vt:variant>
        <vt:i4>5</vt:i4>
      </vt:variant>
      <vt:variant>
        <vt:lpwstr/>
      </vt:variant>
      <vt:variant>
        <vt:lpwstr>_Toc525641112</vt:lpwstr>
      </vt:variant>
      <vt:variant>
        <vt:i4>1245237</vt:i4>
      </vt:variant>
      <vt:variant>
        <vt:i4>56</vt:i4>
      </vt:variant>
      <vt:variant>
        <vt:i4>0</vt:i4>
      </vt:variant>
      <vt:variant>
        <vt:i4>5</vt:i4>
      </vt:variant>
      <vt:variant>
        <vt:lpwstr/>
      </vt:variant>
      <vt:variant>
        <vt:lpwstr>_Toc525641111</vt:lpwstr>
      </vt:variant>
      <vt:variant>
        <vt:i4>1245237</vt:i4>
      </vt:variant>
      <vt:variant>
        <vt:i4>50</vt:i4>
      </vt:variant>
      <vt:variant>
        <vt:i4>0</vt:i4>
      </vt:variant>
      <vt:variant>
        <vt:i4>5</vt:i4>
      </vt:variant>
      <vt:variant>
        <vt:lpwstr/>
      </vt:variant>
      <vt:variant>
        <vt:lpwstr>_Toc525641110</vt:lpwstr>
      </vt:variant>
      <vt:variant>
        <vt:i4>1179701</vt:i4>
      </vt:variant>
      <vt:variant>
        <vt:i4>44</vt:i4>
      </vt:variant>
      <vt:variant>
        <vt:i4>0</vt:i4>
      </vt:variant>
      <vt:variant>
        <vt:i4>5</vt:i4>
      </vt:variant>
      <vt:variant>
        <vt:lpwstr/>
      </vt:variant>
      <vt:variant>
        <vt:lpwstr>_Toc525641109</vt:lpwstr>
      </vt:variant>
      <vt:variant>
        <vt:i4>1179701</vt:i4>
      </vt:variant>
      <vt:variant>
        <vt:i4>38</vt:i4>
      </vt:variant>
      <vt:variant>
        <vt:i4>0</vt:i4>
      </vt:variant>
      <vt:variant>
        <vt:i4>5</vt:i4>
      </vt:variant>
      <vt:variant>
        <vt:lpwstr/>
      </vt:variant>
      <vt:variant>
        <vt:lpwstr>_Toc525641108</vt:lpwstr>
      </vt:variant>
      <vt:variant>
        <vt:i4>1179701</vt:i4>
      </vt:variant>
      <vt:variant>
        <vt:i4>32</vt:i4>
      </vt:variant>
      <vt:variant>
        <vt:i4>0</vt:i4>
      </vt:variant>
      <vt:variant>
        <vt:i4>5</vt:i4>
      </vt:variant>
      <vt:variant>
        <vt:lpwstr/>
      </vt:variant>
      <vt:variant>
        <vt:lpwstr>_Toc525641107</vt:lpwstr>
      </vt:variant>
      <vt:variant>
        <vt:i4>1179701</vt:i4>
      </vt:variant>
      <vt:variant>
        <vt:i4>26</vt:i4>
      </vt:variant>
      <vt:variant>
        <vt:i4>0</vt:i4>
      </vt:variant>
      <vt:variant>
        <vt:i4>5</vt:i4>
      </vt:variant>
      <vt:variant>
        <vt:lpwstr/>
      </vt:variant>
      <vt:variant>
        <vt:lpwstr>_Toc525641106</vt:lpwstr>
      </vt:variant>
      <vt:variant>
        <vt:i4>1179701</vt:i4>
      </vt:variant>
      <vt:variant>
        <vt:i4>20</vt:i4>
      </vt:variant>
      <vt:variant>
        <vt:i4>0</vt:i4>
      </vt:variant>
      <vt:variant>
        <vt:i4>5</vt:i4>
      </vt:variant>
      <vt:variant>
        <vt:lpwstr/>
      </vt:variant>
      <vt:variant>
        <vt:lpwstr>_Toc525641105</vt:lpwstr>
      </vt:variant>
      <vt:variant>
        <vt:i4>1179701</vt:i4>
      </vt:variant>
      <vt:variant>
        <vt:i4>14</vt:i4>
      </vt:variant>
      <vt:variant>
        <vt:i4>0</vt:i4>
      </vt:variant>
      <vt:variant>
        <vt:i4>5</vt:i4>
      </vt:variant>
      <vt:variant>
        <vt:lpwstr/>
      </vt:variant>
      <vt:variant>
        <vt:lpwstr>_Toc525641104</vt:lpwstr>
      </vt:variant>
      <vt:variant>
        <vt:i4>1179701</vt:i4>
      </vt:variant>
      <vt:variant>
        <vt:i4>8</vt:i4>
      </vt:variant>
      <vt:variant>
        <vt:i4>0</vt:i4>
      </vt:variant>
      <vt:variant>
        <vt:i4>5</vt:i4>
      </vt:variant>
      <vt:variant>
        <vt:lpwstr/>
      </vt:variant>
      <vt:variant>
        <vt:lpwstr>_Toc525641103</vt:lpwstr>
      </vt:variant>
      <vt:variant>
        <vt:i4>1179701</vt:i4>
      </vt:variant>
      <vt:variant>
        <vt:i4>2</vt:i4>
      </vt:variant>
      <vt:variant>
        <vt:i4>0</vt:i4>
      </vt:variant>
      <vt:variant>
        <vt:i4>5</vt:i4>
      </vt:variant>
      <vt:variant>
        <vt:lpwstr/>
      </vt:variant>
      <vt:variant>
        <vt:lpwstr>_Toc525641102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Marin</dc:creator>
  <cp:keywords/>
  <cp:lastModifiedBy>BLATZHEIM Flora</cp:lastModifiedBy>
  <cp:revision>27</cp:revision>
  <cp:lastPrinted>2023-10-05T07:40:00Z</cp:lastPrinted>
  <dcterms:created xsi:type="dcterms:W3CDTF">2024-12-17T14:03:00Z</dcterms:created>
  <dcterms:modified xsi:type="dcterms:W3CDTF">2025-06-20T14:27:00Z</dcterms:modified>
</cp:coreProperties>
</file>